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22" w:rsidRPr="006F1FDC" w:rsidRDefault="00C10822" w:rsidP="009C4E8F">
      <w:pPr>
        <w:pStyle w:val="Nzev"/>
        <w:keepNext/>
        <w:spacing w:before="120"/>
        <w:rPr>
          <w:spacing w:val="36"/>
          <w:sz w:val="24"/>
          <w:szCs w:val="24"/>
        </w:rPr>
      </w:pPr>
      <w:bookmarkStart w:id="0" w:name="_GoBack"/>
      <w:bookmarkEnd w:id="0"/>
    </w:p>
    <w:p w:rsidR="006F1FDC" w:rsidRPr="006F1FDC" w:rsidRDefault="002A6D8C" w:rsidP="006F1FDC">
      <w:pPr>
        <w:widowControl w:val="0"/>
        <w:autoSpaceDN w:val="0"/>
        <w:adjustRightInd w:val="0"/>
        <w:spacing w:line="360" w:lineRule="atLeast"/>
        <w:jc w:val="center"/>
        <w:rPr>
          <w:rFonts w:ascii="Verdana" w:hAnsi="Verdana"/>
          <w:b/>
          <w:bCs/>
          <w:sz w:val="40"/>
          <w:szCs w:val="40"/>
          <w:u w:val="single"/>
          <w:lang w:eastAsia="cs-CZ"/>
        </w:rPr>
      </w:pPr>
      <w:r w:rsidRPr="006F1FDC">
        <w:rPr>
          <w:b/>
          <w:spacing w:val="36"/>
          <w:szCs w:val="24"/>
        </w:rPr>
        <w:t>SMLOUVA</w:t>
      </w:r>
      <w:r w:rsidR="009C4E8F" w:rsidRPr="006F1FDC">
        <w:rPr>
          <w:b/>
          <w:spacing w:val="36"/>
          <w:szCs w:val="24"/>
        </w:rPr>
        <w:t xml:space="preserve"> </w:t>
      </w:r>
      <w:r w:rsidR="006F1FDC" w:rsidRPr="006F1FDC">
        <w:rPr>
          <w:b/>
          <w:spacing w:val="36"/>
          <w:szCs w:val="24"/>
        </w:rPr>
        <w:t>O ZAJ</w:t>
      </w:r>
      <w:r w:rsidR="00B020E8">
        <w:rPr>
          <w:b/>
          <w:spacing w:val="36"/>
          <w:szCs w:val="24"/>
        </w:rPr>
        <w:t>IŠTĚNÍ SERVISU A PROVOZU TISKOVÝ</w:t>
      </w:r>
      <w:r w:rsidR="006F1FDC" w:rsidRPr="006F1FDC">
        <w:rPr>
          <w:b/>
          <w:spacing w:val="36"/>
          <w:szCs w:val="24"/>
        </w:rPr>
        <w:t>C</w:t>
      </w:r>
      <w:r w:rsidR="00B020E8">
        <w:rPr>
          <w:b/>
          <w:spacing w:val="36"/>
          <w:szCs w:val="24"/>
        </w:rPr>
        <w:t>H</w:t>
      </w:r>
      <w:r w:rsidR="006F1FDC" w:rsidRPr="006F1FDC">
        <w:rPr>
          <w:b/>
          <w:spacing w:val="36"/>
          <w:szCs w:val="24"/>
        </w:rPr>
        <w:t xml:space="preserve"> A MULTIFUNKČNÍCH ZAŘÍZENÍ </w:t>
      </w:r>
    </w:p>
    <w:p w:rsidR="009C4E8F" w:rsidRPr="009C4E8F" w:rsidRDefault="009C4E8F" w:rsidP="009C4E8F">
      <w:pPr>
        <w:pStyle w:val="Nzev"/>
        <w:keepNext/>
        <w:spacing w:before="120"/>
        <w:rPr>
          <w:spacing w:val="36"/>
          <w:sz w:val="24"/>
          <w:szCs w:val="24"/>
        </w:rPr>
      </w:pPr>
    </w:p>
    <w:p w:rsidR="00AD4845" w:rsidRDefault="00AD4845" w:rsidP="009C4E8F">
      <w:pPr>
        <w:pStyle w:val="Nzev"/>
        <w:keepNext/>
        <w:spacing w:before="120"/>
        <w:rPr>
          <w:b w:val="0"/>
        </w:rPr>
      </w:pPr>
    </w:p>
    <w:p w:rsidR="0040380E" w:rsidRPr="00503EF6" w:rsidRDefault="0040380E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:rsidR="006666B4" w:rsidRPr="00503EF6" w:rsidRDefault="00994791" w:rsidP="000052CB">
      <w:pPr>
        <w:widowControl w:val="0"/>
        <w:spacing w:line="280" w:lineRule="atLeast"/>
        <w:ind w:left="1418" w:hanging="1418"/>
        <w:rPr>
          <w:rFonts w:cs="Arial"/>
          <w:b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6D0F3D">
        <w:rPr>
          <w:rFonts w:cs="Arial"/>
          <w:sz w:val="20"/>
          <w:lang w:eastAsia="en-US"/>
        </w:rPr>
        <w:t xml:space="preserve">Robinem </w:t>
      </w:r>
      <w:r w:rsidR="004661CA">
        <w:rPr>
          <w:rFonts w:cs="Arial"/>
          <w:sz w:val="20"/>
          <w:lang w:eastAsia="en-US"/>
        </w:rPr>
        <w:t>Povšíkem</w:t>
      </w:r>
      <w:r w:rsidR="006D0F3D">
        <w:rPr>
          <w:rFonts w:cs="Arial"/>
          <w:sz w:val="20"/>
          <w:lang w:eastAsia="en-US"/>
        </w:rPr>
        <w:t xml:space="preserve">, náměstek pro řízení </w:t>
      </w:r>
      <w:r w:rsidR="00C51FDA">
        <w:rPr>
          <w:rFonts w:cs="Arial"/>
          <w:sz w:val="20"/>
          <w:lang w:eastAsia="en-US"/>
        </w:rPr>
        <w:t>sekce řízení úřadu</w:t>
      </w:r>
    </w:p>
    <w:p w:rsidR="0040380E" w:rsidRPr="00503EF6" w:rsidRDefault="0040380E" w:rsidP="00503EF6">
      <w:pPr>
        <w:widowControl w:val="0"/>
        <w:suppressAutoHyphens w:val="0"/>
        <w:spacing w:line="280" w:lineRule="atLeast"/>
        <w:rPr>
          <w:rFonts w:cs="Arial"/>
          <w:b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:rsidR="00E5568B" w:rsidRDefault="00E5568B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640D54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(dále jen </w:t>
      </w:r>
      <w:r w:rsidRPr="009C4E8F">
        <w:rPr>
          <w:rFonts w:cs="Arial"/>
          <w:i/>
          <w:sz w:val="20"/>
        </w:rPr>
        <w:t>„</w:t>
      </w:r>
      <w:r w:rsidRPr="009C4E8F">
        <w:rPr>
          <w:rFonts w:cs="Arial"/>
          <w:b/>
          <w:i/>
          <w:sz w:val="20"/>
        </w:rPr>
        <w:t>Objednatel</w:t>
      </w:r>
      <w:r w:rsidRPr="009C4E8F">
        <w:rPr>
          <w:rFonts w:cs="Arial"/>
          <w:b/>
          <w:sz w:val="20"/>
        </w:rPr>
        <w:t>“)</w:t>
      </w:r>
    </w:p>
    <w:p w:rsidR="009C4E8F" w:rsidRDefault="009C4E8F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</w:p>
    <w:p w:rsidR="0040380E" w:rsidRDefault="00C10822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</w:p>
    <w:p w:rsidR="00C10822" w:rsidRPr="00503EF6" w:rsidRDefault="00C10822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</w:p>
    <w:p w:rsidR="00296797" w:rsidRPr="009C4E8F" w:rsidRDefault="00296797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  <w:lang w:val="en-US"/>
        </w:rPr>
      </w:pPr>
      <w:r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9C4E8F" w:rsidRDefault="000052CB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se sídlem: </w:t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9C4E8F" w:rsidRDefault="009C4E8F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zastoupen/a: 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40380E" w:rsidRPr="009C4E8F" w:rsidRDefault="0040380E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IČ</w:t>
      </w:r>
      <w:r w:rsidR="00EC33C5" w:rsidRPr="009C4E8F">
        <w:rPr>
          <w:rFonts w:ascii="Arial" w:hAnsi="Arial" w:cs="Arial"/>
          <w:sz w:val="20"/>
          <w:szCs w:val="20"/>
        </w:rPr>
        <w:t>O</w:t>
      </w:r>
      <w:r w:rsidR="000052CB" w:rsidRPr="009C4E8F">
        <w:rPr>
          <w:rFonts w:ascii="Arial" w:hAnsi="Arial" w:cs="Arial"/>
          <w:sz w:val="20"/>
          <w:szCs w:val="20"/>
        </w:rPr>
        <w:t xml:space="preserve">: </w:t>
      </w:r>
      <w:r w:rsidR="000052CB" w:rsidRPr="009C4E8F">
        <w:rPr>
          <w:rFonts w:ascii="Arial" w:hAnsi="Arial" w:cs="Arial"/>
          <w:sz w:val="20"/>
          <w:szCs w:val="20"/>
        </w:rPr>
        <w:tab/>
      </w:r>
      <w:r w:rsidR="000052CB"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0052C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DIČ: 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0C0096" w:rsidRPr="009C4E8F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oddíl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  <w:r w:rsidR="00296797" w:rsidRPr="00391AE6">
        <w:rPr>
          <w:rFonts w:ascii="Arial" w:hAnsi="Arial" w:cs="Arial"/>
          <w:sz w:val="20"/>
          <w:szCs w:val="20"/>
        </w:rPr>
        <w:t xml:space="preserve">, </w:t>
      </w:r>
      <w:r w:rsidR="00812BE7" w:rsidRPr="009C4E8F">
        <w:rPr>
          <w:rFonts w:ascii="Arial" w:hAnsi="Arial" w:cs="Arial"/>
          <w:sz w:val="20"/>
          <w:szCs w:val="20"/>
        </w:rPr>
        <w:t>vložka</w:t>
      </w:r>
      <w:r w:rsidR="000C0096" w:rsidRPr="009C4E8F">
        <w:rPr>
          <w:rFonts w:ascii="Arial" w:hAnsi="Arial" w:cs="Arial"/>
          <w:sz w:val="20"/>
          <w:szCs w:val="20"/>
        </w:rPr>
        <w:t xml:space="preserve">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99479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b</w:t>
      </w:r>
      <w:r w:rsidR="000052CB" w:rsidRPr="009C4E8F">
        <w:rPr>
          <w:rFonts w:ascii="Arial" w:hAnsi="Arial" w:cs="Arial"/>
          <w:sz w:val="20"/>
          <w:szCs w:val="20"/>
        </w:rPr>
        <w:t xml:space="preserve">ank. spojení: </w:t>
      </w:r>
      <w:r w:rsidR="000052CB" w:rsidRPr="009C4E8F">
        <w:rPr>
          <w:rFonts w:ascii="Arial" w:hAnsi="Arial" w:cs="Arial"/>
          <w:sz w:val="20"/>
          <w:szCs w:val="20"/>
        </w:rPr>
        <w:tab/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ED19D1" w:rsidRPr="009C4E8F" w:rsidRDefault="00ED19D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č. účtu: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Pr="009C4E8F">
        <w:rPr>
          <w:rStyle w:val="RLProhlensmluvnchstranChar"/>
          <w:rFonts w:ascii="Arial" w:hAnsi="Arial" w:cs="Arial"/>
          <w:i/>
          <w:sz w:val="20"/>
          <w:szCs w:val="20"/>
        </w:rPr>
        <w:t>Poskytovatel</w:t>
      </w:r>
      <w:r w:rsidR="00640D54">
        <w:rPr>
          <w:rFonts w:ascii="Arial" w:hAnsi="Arial" w:cs="Arial"/>
          <w:sz w:val="20"/>
          <w:szCs w:val="20"/>
        </w:rPr>
        <w:t>“)</w:t>
      </w:r>
    </w:p>
    <w:p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B2CF2" w:rsidRPr="00503EF6" w:rsidRDefault="004B2CF2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(Objednatel a P</w:t>
      </w:r>
      <w:r w:rsidR="009C4E8F">
        <w:rPr>
          <w:rFonts w:ascii="Arial" w:hAnsi="Arial" w:cs="Arial"/>
          <w:sz w:val="20"/>
          <w:szCs w:val="20"/>
        </w:rPr>
        <w:t>oskytovatel společně též jako „</w:t>
      </w:r>
      <w:r w:rsidR="009C4E8F" w:rsidRPr="009C4E8F">
        <w:rPr>
          <w:rFonts w:ascii="Arial" w:hAnsi="Arial" w:cs="Arial"/>
          <w:b/>
          <w:i/>
          <w:sz w:val="20"/>
          <w:szCs w:val="20"/>
        </w:rPr>
        <w:t>S</w:t>
      </w:r>
      <w:r w:rsidRPr="009C4E8F">
        <w:rPr>
          <w:rFonts w:ascii="Arial" w:hAnsi="Arial" w:cs="Arial"/>
          <w:b/>
          <w:i/>
          <w:sz w:val="20"/>
          <w:szCs w:val="20"/>
        </w:rPr>
        <w:t>mluvní s</w:t>
      </w:r>
      <w:r w:rsidR="009C4E8F" w:rsidRPr="009C4E8F">
        <w:rPr>
          <w:rFonts w:ascii="Arial" w:hAnsi="Arial" w:cs="Arial"/>
          <w:b/>
          <w:i/>
          <w:sz w:val="20"/>
          <w:szCs w:val="20"/>
        </w:rPr>
        <w:t>trany</w:t>
      </w:r>
      <w:r w:rsidR="009C4E8F">
        <w:rPr>
          <w:rFonts w:ascii="Arial" w:hAnsi="Arial" w:cs="Arial"/>
          <w:sz w:val="20"/>
          <w:szCs w:val="20"/>
        </w:rPr>
        <w:t>“ a/nebo jednotlivě jako „</w:t>
      </w:r>
      <w:r w:rsidR="009C4E8F" w:rsidRPr="009C4E8F">
        <w:rPr>
          <w:rFonts w:ascii="Arial" w:hAnsi="Arial" w:cs="Arial"/>
          <w:b/>
          <w:i/>
          <w:sz w:val="20"/>
          <w:szCs w:val="20"/>
        </w:rPr>
        <w:t>S</w:t>
      </w:r>
      <w:r w:rsidRPr="009C4E8F">
        <w:rPr>
          <w:rFonts w:ascii="Arial" w:hAnsi="Arial" w:cs="Arial"/>
          <w:b/>
          <w:i/>
          <w:sz w:val="20"/>
          <w:szCs w:val="20"/>
        </w:rPr>
        <w:t>mluvní strana</w:t>
      </w:r>
      <w:r w:rsidRPr="009C4E8F">
        <w:rPr>
          <w:rFonts w:ascii="Arial" w:hAnsi="Arial" w:cs="Arial"/>
          <w:i/>
          <w:sz w:val="20"/>
          <w:szCs w:val="20"/>
        </w:rPr>
        <w:t>“)</w:t>
      </w:r>
    </w:p>
    <w:p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F50B1" w:rsidRPr="00503EF6" w:rsidRDefault="00DF50B1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 w:rsidRPr="00503EF6">
        <w:rPr>
          <w:rFonts w:cs="Arial"/>
          <w:sz w:val="20"/>
        </w:rPr>
        <w:t xml:space="preserve">uzavírají tuto smlouvu </w:t>
      </w:r>
      <w:r w:rsidR="00031128">
        <w:rPr>
          <w:rFonts w:cs="Arial"/>
          <w:sz w:val="20"/>
        </w:rPr>
        <w:t>o</w:t>
      </w:r>
      <w:r w:rsidRPr="00503EF6">
        <w:rPr>
          <w:rFonts w:cs="Arial"/>
          <w:sz w:val="20"/>
        </w:rPr>
        <w:t xml:space="preserve"> </w:t>
      </w:r>
      <w:r w:rsidR="00B020E8">
        <w:rPr>
          <w:rFonts w:cs="Arial"/>
          <w:sz w:val="20"/>
        </w:rPr>
        <w:t xml:space="preserve">zajištění servisu a provozu tiskových a multifunkčních zařízení </w:t>
      </w:r>
      <w:r w:rsidRPr="00503EF6">
        <w:rPr>
          <w:rFonts w:cs="Arial"/>
          <w:sz w:val="20"/>
        </w:rPr>
        <w:t>(dále jen „</w:t>
      </w:r>
      <w:r w:rsidRPr="009C4E8F">
        <w:rPr>
          <w:rFonts w:cs="Arial"/>
          <w:b/>
          <w:i/>
          <w:sz w:val="20"/>
        </w:rPr>
        <w:t>Smlouva</w:t>
      </w:r>
      <w:r w:rsidRPr="00503EF6">
        <w:rPr>
          <w:rFonts w:cs="Arial"/>
          <w:sz w:val="20"/>
        </w:rPr>
        <w:t>“) v souladu s ustanovením § 1746 odst. 2 zákona č. 89/2012 Sb</w:t>
      </w:r>
      <w:r w:rsidR="00E5568B" w:rsidRPr="00503EF6">
        <w:rPr>
          <w:rFonts w:cs="Arial"/>
          <w:sz w:val="20"/>
        </w:rPr>
        <w:t>., občanský zákoník (dále jen „</w:t>
      </w:r>
      <w:r w:rsidR="00E5568B" w:rsidRPr="009C4E8F">
        <w:rPr>
          <w:rFonts w:cs="Arial"/>
          <w:b/>
          <w:i/>
          <w:sz w:val="20"/>
        </w:rPr>
        <w:t>O</w:t>
      </w:r>
      <w:r w:rsidRPr="009C4E8F">
        <w:rPr>
          <w:rFonts w:cs="Arial"/>
          <w:b/>
          <w:i/>
          <w:sz w:val="20"/>
        </w:rPr>
        <w:t>bčanský zákoník</w:t>
      </w:r>
      <w:r w:rsidRPr="00503EF6">
        <w:rPr>
          <w:rFonts w:cs="Arial"/>
          <w:sz w:val="20"/>
        </w:rPr>
        <w:t>“).</w:t>
      </w:r>
    </w:p>
    <w:p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656825" w:rsidRDefault="00656825" w:rsidP="00656825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rPr>
          <w:rFonts w:cs="Arial"/>
          <w:b/>
          <w:bCs/>
          <w:sz w:val="20"/>
        </w:rPr>
      </w:pPr>
    </w:p>
    <w:p w:rsidR="006F1FDC" w:rsidRPr="00503EF6" w:rsidRDefault="006F1FDC" w:rsidP="00656825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rPr>
          <w:rFonts w:cs="Arial"/>
          <w:b/>
          <w:bCs/>
          <w:sz w:val="20"/>
        </w:rPr>
      </w:pP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DF50B1" w:rsidRPr="00503EF6" w:rsidRDefault="00E5568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:rsidR="00E5568B" w:rsidRPr="00503EF6" w:rsidRDefault="00E5568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t>Úvodní ustanovení</w:t>
      </w:r>
    </w:p>
    <w:p w:rsidR="00FD159E" w:rsidRDefault="00E5568B" w:rsidP="00260C4A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 w:rsidRPr="00FD159E">
        <w:rPr>
          <w:rFonts w:cs="Arial"/>
          <w:sz w:val="20"/>
          <w:lang w:eastAsia="en-US"/>
        </w:rPr>
        <w:t>Na základě zadávacího řízení na veřejnou zakázku</w:t>
      </w:r>
      <w:r w:rsidR="00D655FF">
        <w:rPr>
          <w:rFonts w:cs="Arial"/>
          <w:sz w:val="20"/>
          <w:lang w:eastAsia="en-US"/>
        </w:rPr>
        <w:t xml:space="preserve"> zadávanou v otevřeném řízení</w:t>
      </w:r>
      <w:r w:rsidRPr="00FD159E">
        <w:rPr>
          <w:rFonts w:cs="Arial"/>
          <w:sz w:val="20"/>
          <w:lang w:eastAsia="en-US"/>
        </w:rPr>
        <w:t xml:space="preserve"> pod </w:t>
      </w:r>
      <w:r w:rsidRPr="006F1FDC">
        <w:rPr>
          <w:rFonts w:cs="Arial"/>
          <w:sz w:val="20"/>
          <w:lang w:eastAsia="en-US"/>
        </w:rPr>
        <w:t>názvem</w:t>
      </w:r>
      <w:r w:rsidRPr="009C4E8F">
        <w:rPr>
          <w:rFonts w:cs="Arial"/>
          <w:i/>
          <w:sz w:val="20"/>
          <w:lang w:eastAsia="en-US"/>
        </w:rPr>
        <w:t xml:space="preserve"> </w:t>
      </w:r>
      <w:r w:rsidR="006F1FDC" w:rsidRPr="006F1FDC">
        <w:rPr>
          <w:rFonts w:cs="Arial"/>
          <w:bCs/>
          <w:i/>
          <w:sz w:val="20"/>
          <w:lang w:eastAsia="en-US"/>
        </w:rPr>
        <w:t>„Zajištění servisu a provozu tiskových a multifunkčních zařízení“</w:t>
      </w:r>
      <w:r w:rsidR="00D655FF">
        <w:rPr>
          <w:rFonts w:cs="Arial"/>
          <w:bCs/>
          <w:i/>
          <w:sz w:val="20"/>
          <w:lang w:eastAsia="en-US"/>
        </w:rPr>
        <w:t>,</w:t>
      </w:r>
      <w:r w:rsidR="00D655FF" w:rsidRPr="00D655FF">
        <w:rPr>
          <w:rFonts w:cs="Arial"/>
          <w:bCs/>
          <w:sz w:val="20"/>
          <w:lang w:eastAsia="en-US"/>
        </w:rPr>
        <w:t xml:space="preserve"> ev. číslo ve Věst</w:t>
      </w:r>
      <w:r w:rsidR="00D655FF">
        <w:rPr>
          <w:rFonts w:cs="Arial"/>
          <w:bCs/>
          <w:sz w:val="20"/>
          <w:lang w:eastAsia="en-US"/>
        </w:rPr>
        <w:t>n</w:t>
      </w:r>
      <w:r w:rsidR="00D655FF" w:rsidRPr="00D655FF">
        <w:rPr>
          <w:rFonts w:cs="Arial"/>
          <w:bCs/>
          <w:sz w:val="20"/>
          <w:lang w:eastAsia="en-US"/>
        </w:rPr>
        <w:t>íku veřejných zakázek</w:t>
      </w:r>
      <w:r w:rsidR="00296797" w:rsidRPr="00D655FF">
        <w:rPr>
          <w:rFonts w:cs="Arial"/>
          <w:sz w:val="20"/>
        </w:rPr>
        <w:t xml:space="preserve"> </w:t>
      </w:r>
      <w:r w:rsidR="00D655FF" w:rsidRPr="00D655FF">
        <w:rPr>
          <w:rFonts w:cs="Arial"/>
          <w:sz w:val="20"/>
        </w:rPr>
        <w:t>526039</w:t>
      </w:r>
      <w:r w:rsidR="00D655FF" w:rsidRPr="00D655FF">
        <w:rPr>
          <w:rFonts w:cs="Arial"/>
          <w:bCs/>
          <w:sz w:val="20"/>
        </w:rPr>
        <w:t xml:space="preserve"> </w:t>
      </w:r>
      <w:r w:rsidR="001C0773" w:rsidRPr="00FD159E">
        <w:rPr>
          <w:rFonts w:cs="Arial"/>
          <w:bCs/>
          <w:sz w:val="20"/>
          <w:lang w:eastAsia="en-US"/>
        </w:rPr>
        <w:t>(dále jen „</w:t>
      </w:r>
      <w:r w:rsidR="001C0773" w:rsidRPr="009C4E8F">
        <w:rPr>
          <w:rFonts w:cs="Arial"/>
          <w:b/>
          <w:bCs/>
          <w:i/>
          <w:sz w:val="20"/>
          <w:lang w:eastAsia="en-US"/>
        </w:rPr>
        <w:t>Veřejná zakázka</w:t>
      </w:r>
      <w:r w:rsidR="001C0773" w:rsidRPr="00FD159E">
        <w:rPr>
          <w:rFonts w:cs="Arial"/>
          <w:bCs/>
          <w:sz w:val="20"/>
          <w:lang w:eastAsia="en-US"/>
        </w:rPr>
        <w:t>“)</w:t>
      </w:r>
      <w:r w:rsidR="001C0773" w:rsidRPr="00FD159E">
        <w:rPr>
          <w:rFonts w:cs="Arial"/>
          <w:b/>
          <w:bCs/>
          <w:i/>
          <w:sz w:val="20"/>
          <w:lang w:eastAsia="en-US"/>
        </w:rPr>
        <w:t xml:space="preserve"> </w:t>
      </w:r>
      <w:r w:rsidRPr="00FD159E">
        <w:rPr>
          <w:rFonts w:cs="Arial"/>
          <w:bCs/>
          <w:sz w:val="20"/>
          <w:lang w:eastAsia="en-US"/>
        </w:rPr>
        <w:t>Poskytovatel</w:t>
      </w:r>
      <w:r w:rsidRPr="00FD159E">
        <w:rPr>
          <w:rFonts w:cs="Arial"/>
          <w:sz w:val="20"/>
          <w:lang w:eastAsia="en-US"/>
        </w:rPr>
        <w:t xml:space="preserve"> předložil, v souladu se zadávacími podmínkami veřejné zakázky, nabídku ze dne </w:t>
      </w:r>
      <w:r w:rsidR="00296797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[</w:t>
      </w:r>
      <w:r w:rsidR="008B47D8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BUDE DOPLNĚNO PŘED PODPISEM SMLOUVY</w:t>
      </w:r>
      <w:r w:rsidR="00296797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]</w:t>
      </w:r>
      <w:r w:rsidR="00296797" w:rsidRPr="00391AE6">
        <w:rPr>
          <w:rFonts w:cs="Arial"/>
          <w:b/>
          <w:sz w:val="20"/>
          <w:lang w:eastAsia="en-US"/>
        </w:rPr>
        <w:t xml:space="preserve"> </w:t>
      </w:r>
      <w:r w:rsidR="00271866">
        <w:rPr>
          <w:rFonts w:cs="Arial"/>
          <w:sz w:val="20"/>
          <w:lang w:eastAsia="cs-CZ"/>
        </w:rPr>
        <w:t>2016</w:t>
      </w:r>
      <w:r w:rsidRPr="00FD159E">
        <w:rPr>
          <w:rFonts w:cs="Arial"/>
          <w:sz w:val="20"/>
          <w:lang w:eastAsia="cs-CZ"/>
        </w:rPr>
        <w:t xml:space="preserve"> </w:t>
      </w:r>
      <w:r w:rsidRPr="00FD159E">
        <w:rPr>
          <w:rFonts w:cs="Arial"/>
          <w:sz w:val="20"/>
          <w:lang w:eastAsia="en-US"/>
        </w:rPr>
        <w:t>(dále jen „</w:t>
      </w:r>
      <w:r w:rsidRPr="009C4E8F">
        <w:rPr>
          <w:rFonts w:cs="Arial"/>
          <w:b/>
          <w:i/>
          <w:sz w:val="20"/>
          <w:lang w:eastAsia="en-US"/>
        </w:rPr>
        <w:t>Nabídka</w:t>
      </w:r>
      <w:r w:rsidR="002A3644">
        <w:rPr>
          <w:rFonts w:cs="Arial"/>
          <w:sz w:val="20"/>
          <w:lang w:eastAsia="en-US"/>
        </w:rPr>
        <w:t>“) a tato byla pro plnění V</w:t>
      </w:r>
      <w:r w:rsidRPr="00FD159E">
        <w:rPr>
          <w:rFonts w:cs="Arial"/>
          <w:sz w:val="20"/>
          <w:lang w:eastAsia="en-US"/>
        </w:rPr>
        <w:t>eřejné zakázky</w:t>
      </w:r>
      <w:r w:rsidR="002A3644">
        <w:rPr>
          <w:rFonts w:cs="Arial"/>
          <w:sz w:val="20"/>
          <w:lang w:eastAsia="en-US"/>
        </w:rPr>
        <w:t>,</w:t>
      </w:r>
      <w:r w:rsidRPr="00FD159E">
        <w:rPr>
          <w:rFonts w:cs="Arial"/>
          <w:sz w:val="20"/>
          <w:lang w:eastAsia="en-US"/>
        </w:rPr>
        <w:t xml:space="preserve"> v souladu se základním hodnotícím kritériem</w:t>
      </w:r>
      <w:r w:rsidR="00271866">
        <w:rPr>
          <w:rFonts w:cs="Arial"/>
          <w:sz w:val="20"/>
          <w:lang w:eastAsia="en-US"/>
        </w:rPr>
        <w:t xml:space="preserve"> ekonomická výhodnost nabídky</w:t>
      </w:r>
      <w:r w:rsidR="002A3644">
        <w:rPr>
          <w:rFonts w:cs="Arial"/>
          <w:sz w:val="20"/>
          <w:lang w:eastAsia="en-US"/>
        </w:rPr>
        <w:t>,</w:t>
      </w:r>
      <w:r w:rsidR="00656825" w:rsidRPr="009C4E8F">
        <w:rPr>
          <w:rFonts w:cs="Arial"/>
          <w:sz w:val="20"/>
          <w:lang w:eastAsia="en-US"/>
        </w:rPr>
        <w:t xml:space="preserve"> </w:t>
      </w:r>
      <w:r w:rsidRPr="009C4E8F">
        <w:rPr>
          <w:rFonts w:cs="Arial"/>
          <w:sz w:val="20"/>
          <w:lang w:eastAsia="en-US"/>
        </w:rPr>
        <w:t xml:space="preserve">vybrána </w:t>
      </w:r>
      <w:r w:rsidRPr="00FD159E">
        <w:rPr>
          <w:rFonts w:cs="Arial"/>
          <w:sz w:val="20"/>
          <w:lang w:eastAsia="en-US"/>
        </w:rPr>
        <w:t>jako nejvhodnější. V ná</w:t>
      </w:r>
      <w:r w:rsidR="002A3644">
        <w:rPr>
          <w:rFonts w:cs="Arial"/>
          <w:sz w:val="20"/>
          <w:lang w:eastAsia="en-US"/>
        </w:rPr>
        <w:t>vaznosti na tuto skutečnost se S</w:t>
      </w:r>
      <w:r w:rsidRPr="00FD159E">
        <w:rPr>
          <w:rFonts w:cs="Arial"/>
          <w:sz w:val="20"/>
          <w:lang w:eastAsia="en-US"/>
        </w:rPr>
        <w:t>mluvní strany dohodly na uzavření této Smlouvy.</w:t>
      </w:r>
    </w:p>
    <w:p w:rsidR="00033C01" w:rsidRDefault="00E5568B" w:rsidP="00033C01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 w:rsidRPr="00FD159E">
        <w:rPr>
          <w:rFonts w:cs="Arial"/>
          <w:sz w:val="20"/>
          <w:lang w:eastAsia="en-US"/>
        </w:rPr>
        <w:t>Při výk</w:t>
      </w:r>
      <w:r w:rsidR="009C4E8F">
        <w:rPr>
          <w:rFonts w:cs="Arial"/>
          <w:sz w:val="20"/>
          <w:lang w:eastAsia="en-US"/>
        </w:rPr>
        <w:t>ladu obsahu této Smlouvy jsou S</w:t>
      </w:r>
      <w:r w:rsidRPr="00FD159E">
        <w:rPr>
          <w:rFonts w:cs="Arial"/>
          <w:sz w:val="20"/>
          <w:lang w:eastAsia="en-US"/>
        </w:rPr>
        <w:t>mluvní</w:t>
      </w:r>
      <w:r w:rsidR="009C4E8F">
        <w:rPr>
          <w:rFonts w:cs="Arial"/>
          <w:sz w:val="20"/>
          <w:lang w:eastAsia="en-US"/>
        </w:rPr>
        <w:t xml:space="preserve"> strany</w:t>
      </w:r>
      <w:r w:rsidRPr="00FD159E">
        <w:rPr>
          <w:rFonts w:cs="Arial"/>
          <w:sz w:val="20"/>
          <w:lang w:eastAsia="en-US"/>
        </w:rPr>
        <w:t xml:space="preserve"> </w:t>
      </w:r>
      <w:r w:rsidR="009C4E8F">
        <w:rPr>
          <w:rFonts w:cs="Arial"/>
          <w:sz w:val="20"/>
          <w:lang w:eastAsia="en-US"/>
        </w:rPr>
        <w:t xml:space="preserve">povinny </w:t>
      </w:r>
      <w:r w:rsidRPr="00FD159E">
        <w:rPr>
          <w:rFonts w:cs="Arial"/>
          <w:sz w:val="20"/>
          <w:lang w:eastAsia="en-US"/>
        </w:rPr>
        <w:t xml:space="preserve">přihlížet k zadávacím podmínkám </w:t>
      </w:r>
      <w:r w:rsidR="009C4E8F">
        <w:rPr>
          <w:rFonts w:cs="Arial"/>
          <w:sz w:val="20"/>
          <w:lang w:eastAsia="en-US"/>
        </w:rPr>
        <w:t>Veřejné zakázky</w:t>
      </w:r>
      <w:r w:rsidRPr="00FD159E">
        <w:rPr>
          <w:rFonts w:cs="Arial"/>
          <w:sz w:val="20"/>
          <w:lang w:eastAsia="en-US"/>
        </w:rPr>
        <w:t>, k účelu</w:t>
      </w:r>
      <w:r w:rsidR="002A3644">
        <w:rPr>
          <w:rFonts w:cs="Arial"/>
          <w:sz w:val="20"/>
          <w:lang w:eastAsia="en-US"/>
        </w:rPr>
        <w:t xml:space="preserve"> </w:t>
      </w:r>
      <w:r w:rsidRPr="00FD159E">
        <w:rPr>
          <w:rFonts w:cs="Arial"/>
          <w:sz w:val="20"/>
          <w:lang w:eastAsia="en-US"/>
        </w:rPr>
        <w:t>zad</w:t>
      </w:r>
      <w:r w:rsidR="002654D3">
        <w:rPr>
          <w:rFonts w:cs="Arial"/>
          <w:sz w:val="20"/>
          <w:lang w:eastAsia="en-US"/>
        </w:rPr>
        <w:t xml:space="preserve">ávacího řízení </w:t>
      </w:r>
      <w:r w:rsidR="002A3644">
        <w:rPr>
          <w:rFonts w:cs="Arial"/>
          <w:sz w:val="20"/>
          <w:lang w:eastAsia="en-US"/>
        </w:rPr>
        <w:t xml:space="preserve">Veřejné zakázky </w:t>
      </w:r>
      <w:r w:rsidR="002654D3">
        <w:rPr>
          <w:rFonts w:cs="Arial"/>
          <w:sz w:val="20"/>
          <w:lang w:eastAsia="en-US"/>
        </w:rPr>
        <w:t>a dalším úkonům S</w:t>
      </w:r>
      <w:r w:rsidRPr="00FD159E">
        <w:rPr>
          <w:rFonts w:cs="Arial"/>
          <w:sz w:val="20"/>
          <w:lang w:eastAsia="en-US"/>
        </w:rPr>
        <w:t>mluvních stran učiněným v průběhu zadávacího řízen</w:t>
      </w:r>
      <w:r w:rsidR="002654D3">
        <w:rPr>
          <w:rFonts w:cs="Arial"/>
          <w:sz w:val="20"/>
          <w:lang w:eastAsia="en-US"/>
        </w:rPr>
        <w:t>í, jako k relevantnímu jednání S</w:t>
      </w:r>
      <w:r w:rsidRPr="00FD159E">
        <w:rPr>
          <w:rFonts w:cs="Arial"/>
          <w:sz w:val="20"/>
          <w:lang w:eastAsia="en-US"/>
        </w:rPr>
        <w:t>mluvních stran o obsahu této Smlouvy před jejím uzavřením. Ustanovení platných a účinných právních předpisů o výkladu právních úkonů tím nejsou nijak dotčena.</w:t>
      </w:r>
    </w:p>
    <w:p w:rsidR="00D655FF" w:rsidRDefault="00033C01" w:rsidP="00515ABA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Objednatel si vyhrazuje využít </w:t>
      </w:r>
      <w:r w:rsidRPr="00033C01">
        <w:rPr>
          <w:rFonts w:cs="Arial"/>
          <w:sz w:val="20"/>
          <w:lang w:eastAsia="en-US"/>
        </w:rPr>
        <w:t xml:space="preserve">opčního práva dle ustanovení § 99 zákona </w:t>
      </w:r>
      <w:r w:rsidR="00D655FF">
        <w:rPr>
          <w:rFonts w:cs="Arial"/>
          <w:sz w:val="20"/>
          <w:lang w:eastAsia="en-US"/>
        </w:rPr>
        <w:t xml:space="preserve">č. 137/2006 Sb., o veřejných zakázkách, ve </w:t>
      </w:r>
      <w:r w:rsidR="004661CA">
        <w:rPr>
          <w:rFonts w:cs="Arial"/>
          <w:sz w:val="20"/>
          <w:lang w:eastAsia="en-US"/>
        </w:rPr>
        <w:t>znění</w:t>
      </w:r>
      <w:r w:rsidR="00D655FF">
        <w:rPr>
          <w:rFonts w:cs="Arial"/>
          <w:sz w:val="20"/>
          <w:lang w:eastAsia="en-US"/>
        </w:rPr>
        <w:t xml:space="preserve"> pozdějších předpisů (dále jen „</w:t>
      </w:r>
      <w:r w:rsidR="00D655FF" w:rsidRPr="00D655FF">
        <w:rPr>
          <w:rFonts w:cs="Arial"/>
          <w:b/>
          <w:i/>
          <w:sz w:val="20"/>
          <w:lang w:eastAsia="en-US"/>
        </w:rPr>
        <w:t>Zákon o veřejných zakázkách</w:t>
      </w:r>
      <w:r w:rsidR="00D655FF">
        <w:rPr>
          <w:rFonts w:cs="Arial"/>
          <w:sz w:val="20"/>
          <w:lang w:eastAsia="en-US"/>
        </w:rPr>
        <w:t xml:space="preserve">“) </w:t>
      </w:r>
      <w:r w:rsidRPr="00033C01">
        <w:rPr>
          <w:rFonts w:cs="Arial"/>
          <w:sz w:val="20"/>
          <w:lang w:eastAsia="en-US"/>
        </w:rPr>
        <w:t>na</w:t>
      </w:r>
      <w:r w:rsidR="00D655FF">
        <w:rPr>
          <w:rFonts w:cs="Arial"/>
          <w:sz w:val="20"/>
          <w:lang w:eastAsia="en-US"/>
        </w:rPr>
        <w:t> </w:t>
      </w:r>
      <w:r w:rsidRPr="00033C01">
        <w:rPr>
          <w:rFonts w:cs="Arial"/>
          <w:sz w:val="20"/>
          <w:lang w:eastAsia="en-US"/>
        </w:rPr>
        <w:t xml:space="preserve">poskytnutí služeb a dodávek, jejichž potřeba </w:t>
      </w:r>
      <w:r w:rsidR="00D655FF">
        <w:rPr>
          <w:rFonts w:cs="Arial"/>
          <w:sz w:val="20"/>
          <w:lang w:eastAsia="en-US"/>
        </w:rPr>
        <w:t>vz</w:t>
      </w:r>
      <w:r>
        <w:rPr>
          <w:rFonts w:cs="Arial"/>
          <w:sz w:val="20"/>
          <w:lang w:eastAsia="en-US"/>
        </w:rPr>
        <w:t>nikne v</w:t>
      </w:r>
      <w:r w:rsidR="00D655FF">
        <w:rPr>
          <w:rFonts w:cs="Arial"/>
          <w:sz w:val="20"/>
          <w:lang w:eastAsia="en-US"/>
        </w:rPr>
        <w:t> </w:t>
      </w:r>
      <w:r>
        <w:rPr>
          <w:rFonts w:cs="Arial"/>
          <w:sz w:val="20"/>
          <w:lang w:eastAsia="en-US"/>
        </w:rPr>
        <w:t>době</w:t>
      </w:r>
      <w:r w:rsidR="00D655FF">
        <w:rPr>
          <w:rFonts w:cs="Arial"/>
          <w:sz w:val="20"/>
          <w:lang w:eastAsia="en-US"/>
        </w:rPr>
        <w:t xml:space="preserve"> </w:t>
      </w:r>
      <w:r w:rsidRPr="00033C01">
        <w:rPr>
          <w:rFonts w:cs="Arial"/>
          <w:sz w:val="20"/>
          <w:lang w:eastAsia="en-US"/>
        </w:rPr>
        <w:t>plnění této Smlouvy, a které budou úzce souviset s plněním dle této Smlouvy, zejména v souvislosti s nákupem nových tiskových či</w:t>
      </w:r>
      <w:r w:rsidR="00D655FF">
        <w:rPr>
          <w:rFonts w:cs="Arial"/>
          <w:sz w:val="20"/>
          <w:lang w:eastAsia="en-US"/>
        </w:rPr>
        <w:t> </w:t>
      </w:r>
      <w:r w:rsidRPr="00033C01">
        <w:rPr>
          <w:rFonts w:cs="Arial"/>
          <w:sz w:val="20"/>
          <w:lang w:eastAsia="en-US"/>
        </w:rPr>
        <w:t xml:space="preserve">multifunkčních zařízení (upgrade hardwaru Objednatele). Opční právo je </w:t>
      </w:r>
      <w:r w:rsidR="00D655FF">
        <w:rPr>
          <w:rFonts w:cs="Arial"/>
          <w:sz w:val="20"/>
          <w:lang w:eastAsia="en-US"/>
        </w:rPr>
        <w:t xml:space="preserve">Objednatel </w:t>
      </w:r>
      <w:r w:rsidRPr="00033C01">
        <w:rPr>
          <w:rFonts w:cs="Arial"/>
          <w:sz w:val="20"/>
          <w:lang w:eastAsia="en-US"/>
        </w:rPr>
        <w:t>op</w:t>
      </w:r>
      <w:r w:rsidR="00D655FF">
        <w:rPr>
          <w:rFonts w:cs="Arial"/>
          <w:sz w:val="20"/>
          <w:lang w:eastAsia="en-US"/>
        </w:rPr>
        <w:t xml:space="preserve">rávněn </w:t>
      </w:r>
      <w:r w:rsidR="00D655FF" w:rsidRPr="00033C01">
        <w:rPr>
          <w:rFonts w:cs="Arial"/>
          <w:sz w:val="20"/>
          <w:lang w:eastAsia="en-US"/>
        </w:rPr>
        <w:t xml:space="preserve">uplatnit vůči </w:t>
      </w:r>
      <w:r w:rsidR="00D655FF">
        <w:rPr>
          <w:rFonts w:cs="Arial"/>
          <w:sz w:val="20"/>
          <w:lang w:eastAsia="en-US"/>
        </w:rPr>
        <w:t>Poskytovateli, a to i opakovaně za podmínek a v souladu s postupem stanovených Z</w:t>
      </w:r>
      <w:r w:rsidRPr="00033C01">
        <w:rPr>
          <w:rFonts w:cs="Arial"/>
          <w:sz w:val="20"/>
          <w:lang w:eastAsia="en-US"/>
        </w:rPr>
        <w:t>ákonem</w:t>
      </w:r>
      <w:r w:rsidR="00D655FF">
        <w:rPr>
          <w:rFonts w:cs="Arial"/>
          <w:sz w:val="20"/>
          <w:lang w:eastAsia="en-US"/>
        </w:rPr>
        <w:t xml:space="preserve"> o veřejných zakázkách</w:t>
      </w:r>
      <w:r w:rsidR="00D655FF" w:rsidRPr="00D655FF">
        <w:rPr>
          <w:rFonts w:cs="Arial"/>
          <w:sz w:val="20"/>
          <w:lang w:eastAsia="en-US"/>
        </w:rPr>
        <w:t xml:space="preserve"> </w:t>
      </w:r>
      <w:r w:rsidR="00D655FF" w:rsidRPr="00033C01">
        <w:rPr>
          <w:rFonts w:cs="Arial"/>
          <w:sz w:val="20"/>
          <w:lang w:eastAsia="en-US"/>
        </w:rPr>
        <w:t>platným a účinným v době uplatnění opčního práva</w:t>
      </w:r>
      <w:r w:rsidR="00D655FF">
        <w:rPr>
          <w:rFonts w:cs="Arial"/>
          <w:sz w:val="20"/>
          <w:lang w:eastAsia="en-US"/>
        </w:rPr>
        <w:t>.</w:t>
      </w:r>
      <w:r w:rsidRPr="00033C01">
        <w:rPr>
          <w:rFonts w:cs="Arial"/>
          <w:sz w:val="20"/>
          <w:lang w:eastAsia="en-US"/>
        </w:rPr>
        <w:t xml:space="preserve"> </w:t>
      </w:r>
    </w:p>
    <w:p w:rsidR="00FA05A5" w:rsidRDefault="00FA05A5" w:rsidP="00FA05A5">
      <w:pPr>
        <w:widowControl w:val="0"/>
        <w:tabs>
          <w:tab w:val="left" w:pos="0"/>
          <w:tab w:val="center" w:pos="993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</w:p>
    <w:p w:rsidR="00DF50B1" w:rsidRPr="0036293E" w:rsidRDefault="00E5568B" w:rsidP="00FA05A5">
      <w:pPr>
        <w:widowControl w:val="0"/>
        <w:tabs>
          <w:tab w:val="left" w:pos="0"/>
          <w:tab w:val="center" w:pos="993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2</w:t>
      </w:r>
    </w:p>
    <w:bookmarkEnd w:id="1"/>
    <w:p w:rsidR="00DF50B1" w:rsidRPr="0036293E" w:rsidRDefault="00DF50B1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Předmět Smlouvy</w:t>
      </w:r>
      <w:bookmarkEnd w:id="2"/>
    </w:p>
    <w:p w:rsidR="00DF07F2" w:rsidRPr="00DF07F2" w:rsidRDefault="00DF50B1" w:rsidP="00E82DCF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Předmětem</w:t>
      </w:r>
      <w:r w:rsidR="00434264" w:rsidRPr="00503EF6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 je </w:t>
      </w:r>
      <w:r w:rsidR="00434264" w:rsidRPr="00503EF6">
        <w:rPr>
          <w:rFonts w:cs="Arial"/>
          <w:sz w:val="20"/>
          <w:szCs w:val="20"/>
        </w:rPr>
        <w:t xml:space="preserve">povinnost </w:t>
      </w:r>
      <w:r w:rsidRPr="00503EF6">
        <w:rPr>
          <w:rFonts w:cs="Arial"/>
          <w:sz w:val="20"/>
          <w:szCs w:val="20"/>
        </w:rPr>
        <w:t xml:space="preserve">Poskytovatele zajistit </w:t>
      </w:r>
      <w:r w:rsidR="006A6434">
        <w:rPr>
          <w:rFonts w:cs="Arial"/>
          <w:sz w:val="20"/>
          <w:szCs w:val="20"/>
        </w:rPr>
        <w:t>pro</w:t>
      </w:r>
      <w:r w:rsidRPr="00503EF6">
        <w:rPr>
          <w:rFonts w:cs="Arial"/>
          <w:sz w:val="20"/>
          <w:szCs w:val="20"/>
        </w:rPr>
        <w:t xml:space="preserve"> Objednatele </w:t>
      </w:r>
      <w:r w:rsidR="00112CF1">
        <w:rPr>
          <w:rFonts w:cs="Arial"/>
          <w:sz w:val="20"/>
          <w:szCs w:val="20"/>
        </w:rPr>
        <w:t>kompletní servis</w:t>
      </w:r>
      <w:r w:rsidR="00112CF1" w:rsidRPr="00112CF1">
        <w:rPr>
          <w:rFonts w:cs="Arial"/>
          <w:sz w:val="20"/>
          <w:szCs w:val="20"/>
        </w:rPr>
        <w:t xml:space="preserve"> tiskáren, multifunkčních</w:t>
      </w:r>
      <w:r w:rsidR="00112CF1">
        <w:rPr>
          <w:rFonts w:cs="Arial"/>
          <w:sz w:val="20"/>
          <w:szCs w:val="20"/>
        </w:rPr>
        <w:t xml:space="preserve"> zařízení a kopírek (dále jen „</w:t>
      </w:r>
      <w:r w:rsidR="00112CF1" w:rsidRPr="00112CF1">
        <w:rPr>
          <w:rFonts w:cs="Arial"/>
          <w:b/>
          <w:i/>
          <w:sz w:val="20"/>
          <w:szCs w:val="20"/>
        </w:rPr>
        <w:t>Tisková zařízení</w:t>
      </w:r>
      <w:r w:rsidR="00112CF1" w:rsidRPr="00112CF1">
        <w:rPr>
          <w:rFonts w:cs="Arial"/>
          <w:sz w:val="20"/>
          <w:szCs w:val="20"/>
        </w:rPr>
        <w:t>“), které jsou ve vlastnictví Objednatele</w:t>
      </w:r>
      <w:r w:rsidR="00541B6D">
        <w:rPr>
          <w:rFonts w:cs="Arial"/>
          <w:sz w:val="20"/>
          <w:szCs w:val="20"/>
        </w:rPr>
        <w:t>,</w:t>
      </w:r>
      <w:r w:rsidR="00112CF1" w:rsidRPr="00112CF1">
        <w:rPr>
          <w:rFonts w:cs="Arial"/>
          <w:sz w:val="20"/>
          <w:szCs w:val="20"/>
        </w:rPr>
        <w:t xml:space="preserve"> formou tzv. servisně materiálové smlouvy tak, aby byla </w:t>
      </w:r>
      <w:r w:rsidR="00112CF1">
        <w:rPr>
          <w:rFonts w:cs="Arial"/>
          <w:sz w:val="20"/>
          <w:szCs w:val="20"/>
        </w:rPr>
        <w:t>zajištěna běžná činnost těchto Tiskových zařízení</w:t>
      </w:r>
      <w:r w:rsidR="002A3644">
        <w:rPr>
          <w:rFonts w:cs="Arial"/>
          <w:sz w:val="20"/>
          <w:szCs w:val="20"/>
        </w:rPr>
        <w:t xml:space="preserve">, a to </w:t>
      </w:r>
      <w:r w:rsidRPr="00503EF6">
        <w:rPr>
          <w:rFonts w:cs="Arial"/>
          <w:iCs/>
          <w:sz w:val="20"/>
          <w:szCs w:val="20"/>
        </w:rPr>
        <w:t>v soulad</w:t>
      </w:r>
      <w:r w:rsidR="00656825">
        <w:rPr>
          <w:rFonts w:cs="Arial"/>
          <w:iCs/>
          <w:sz w:val="20"/>
          <w:szCs w:val="20"/>
        </w:rPr>
        <w:t>u s</w:t>
      </w:r>
      <w:r w:rsidR="00E22C81">
        <w:rPr>
          <w:rFonts w:cs="Arial"/>
          <w:iCs/>
          <w:sz w:val="20"/>
          <w:szCs w:val="20"/>
        </w:rPr>
        <w:t xml:space="preserve"> touto Smlouvou </w:t>
      </w:r>
      <w:r w:rsidR="00DF07F2">
        <w:rPr>
          <w:rFonts w:cs="Arial"/>
          <w:iCs/>
          <w:sz w:val="20"/>
          <w:szCs w:val="20"/>
        </w:rPr>
        <w:t xml:space="preserve">a </w:t>
      </w:r>
      <w:r w:rsidR="00434264" w:rsidRPr="00503EF6">
        <w:rPr>
          <w:rFonts w:cs="Arial"/>
          <w:iCs/>
          <w:sz w:val="20"/>
          <w:szCs w:val="20"/>
        </w:rPr>
        <w:t>povinnost</w:t>
      </w:r>
      <w:r w:rsidR="00656825">
        <w:rPr>
          <w:rFonts w:cs="Arial"/>
          <w:iCs/>
          <w:sz w:val="20"/>
          <w:szCs w:val="20"/>
        </w:rPr>
        <w:t xml:space="preserve"> Objednatele za řádně poskytnuté plnění</w:t>
      </w:r>
      <w:r w:rsidR="00E22C81">
        <w:rPr>
          <w:rFonts w:cs="Arial"/>
          <w:iCs/>
          <w:sz w:val="20"/>
          <w:szCs w:val="20"/>
        </w:rPr>
        <w:t xml:space="preserve"> zaplatit</w:t>
      </w:r>
      <w:r w:rsidR="00434264" w:rsidRPr="00503EF6">
        <w:rPr>
          <w:rFonts w:cs="Arial"/>
          <w:iCs/>
          <w:sz w:val="20"/>
          <w:szCs w:val="20"/>
        </w:rPr>
        <w:t xml:space="preserve"> Poskytovateli </w:t>
      </w:r>
      <w:r w:rsidR="002A3644">
        <w:rPr>
          <w:rFonts w:cs="Arial"/>
          <w:iCs/>
          <w:sz w:val="20"/>
          <w:szCs w:val="20"/>
        </w:rPr>
        <w:t>od</w:t>
      </w:r>
      <w:r w:rsidR="004000E2">
        <w:rPr>
          <w:rFonts w:cs="Arial"/>
          <w:iCs/>
          <w:sz w:val="20"/>
          <w:szCs w:val="20"/>
        </w:rPr>
        <w:t>měnu sjednanou v souladu s čl. 6</w:t>
      </w:r>
      <w:r w:rsidR="00434264" w:rsidRPr="00503EF6">
        <w:rPr>
          <w:rFonts w:cs="Arial"/>
          <w:iCs/>
          <w:sz w:val="20"/>
          <w:szCs w:val="20"/>
        </w:rPr>
        <w:t xml:space="preserve"> této Smlouvy</w:t>
      </w:r>
      <w:r w:rsidR="00DF07F2">
        <w:rPr>
          <w:rFonts w:cs="Arial"/>
          <w:iCs/>
          <w:sz w:val="20"/>
          <w:szCs w:val="20"/>
        </w:rPr>
        <w:t>.</w:t>
      </w:r>
    </w:p>
    <w:p w:rsidR="00112CF1" w:rsidRPr="00112CF1" w:rsidRDefault="00656825" w:rsidP="00E82DCF">
      <w:pPr>
        <w:pStyle w:val="RLTextlnkuslovan"/>
        <w:widowControl w:val="0"/>
        <w:numPr>
          <w:ilvl w:val="1"/>
          <w:numId w:val="3"/>
        </w:numPr>
        <w:tabs>
          <w:tab w:val="left" w:pos="993"/>
        </w:tabs>
        <w:spacing w:line="280" w:lineRule="atLeast"/>
        <w:ind w:left="567" w:hanging="567"/>
        <w:contextualSpacing/>
        <w:rPr>
          <w:rFonts w:eastAsiaTheme="minorHAnsi" w:cs="Arial"/>
          <w:sz w:val="20"/>
          <w:lang w:eastAsia="en-US"/>
        </w:rPr>
      </w:pPr>
      <w:r w:rsidRPr="00D23C27">
        <w:rPr>
          <w:rFonts w:cs="Arial"/>
          <w:iCs/>
          <w:sz w:val="20"/>
          <w:szCs w:val="20"/>
        </w:rPr>
        <w:t>Předmět</w:t>
      </w:r>
      <w:r w:rsidR="00DF07F2" w:rsidRPr="00D23C27">
        <w:rPr>
          <w:rFonts w:cs="Arial"/>
          <w:iCs/>
          <w:sz w:val="20"/>
          <w:szCs w:val="20"/>
        </w:rPr>
        <w:t>em</w:t>
      </w:r>
      <w:r w:rsidRPr="00D23C27">
        <w:rPr>
          <w:rFonts w:cs="Arial"/>
          <w:iCs/>
          <w:sz w:val="20"/>
          <w:szCs w:val="20"/>
        </w:rPr>
        <w:t xml:space="preserve"> </w:t>
      </w:r>
      <w:r w:rsidR="00DF07F2" w:rsidRPr="00D23C27">
        <w:rPr>
          <w:rFonts w:cs="Arial"/>
          <w:iCs/>
          <w:sz w:val="20"/>
          <w:szCs w:val="20"/>
        </w:rPr>
        <w:t xml:space="preserve">plnění dle </w:t>
      </w:r>
      <w:r w:rsidR="00DF07F2" w:rsidRPr="00112CF1">
        <w:rPr>
          <w:rFonts w:cs="Arial"/>
          <w:iCs/>
          <w:sz w:val="20"/>
          <w:szCs w:val="20"/>
        </w:rPr>
        <w:t xml:space="preserve">této Smlouvy </w:t>
      </w:r>
      <w:bookmarkStart w:id="3" w:name="_Ref359941196"/>
      <w:r w:rsidR="00112CF1" w:rsidRPr="00112CF1">
        <w:rPr>
          <w:rFonts w:cs="Arial"/>
          <w:iCs/>
          <w:sz w:val="20"/>
          <w:szCs w:val="20"/>
        </w:rPr>
        <w:t>je zajištění</w:t>
      </w:r>
      <w:r w:rsidR="00112CF1">
        <w:rPr>
          <w:rFonts w:cs="Arial"/>
          <w:iCs/>
          <w:sz w:val="20"/>
          <w:szCs w:val="20"/>
        </w:rPr>
        <w:t xml:space="preserve"> </w:t>
      </w:r>
      <w:r w:rsidR="00112CF1">
        <w:rPr>
          <w:rFonts w:eastAsiaTheme="minorHAnsi" w:cs="Arial"/>
          <w:sz w:val="20"/>
          <w:lang w:eastAsia="en-US"/>
        </w:rPr>
        <w:t>běžného</w:t>
      </w:r>
      <w:r w:rsidR="00112CF1" w:rsidRPr="00112CF1">
        <w:rPr>
          <w:rFonts w:eastAsiaTheme="minorHAnsi" w:cs="Arial"/>
          <w:sz w:val="20"/>
          <w:lang w:eastAsia="en-US"/>
        </w:rPr>
        <w:t xml:space="preserve"> provoz</w:t>
      </w:r>
      <w:r w:rsidR="00112CF1">
        <w:rPr>
          <w:rFonts w:eastAsiaTheme="minorHAnsi" w:cs="Arial"/>
          <w:sz w:val="20"/>
          <w:lang w:eastAsia="en-US"/>
        </w:rPr>
        <w:t>u T</w:t>
      </w:r>
      <w:r w:rsidR="00112CF1" w:rsidRPr="00112CF1">
        <w:rPr>
          <w:rFonts w:eastAsiaTheme="minorHAnsi" w:cs="Arial"/>
          <w:sz w:val="20"/>
          <w:lang w:eastAsia="en-US"/>
        </w:rPr>
        <w:t>iskových zařízení v</w:t>
      </w:r>
      <w:r w:rsidR="00530320">
        <w:rPr>
          <w:rFonts w:eastAsiaTheme="minorHAnsi" w:cs="Arial"/>
          <w:sz w:val="20"/>
          <w:lang w:eastAsia="en-US"/>
        </w:rPr>
        <w:t> </w:t>
      </w:r>
      <w:r w:rsidR="00112CF1" w:rsidRPr="00112CF1">
        <w:rPr>
          <w:rFonts w:eastAsiaTheme="minorHAnsi" w:cs="Arial"/>
          <w:sz w:val="20"/>
          <w:lang w:eastAsia="en-US"/>
        </w:rPr>
        <w:t>následujícím rozsahu: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p</w:t>
      </w:r>
      <w:r w:rsidR="00112CF1" w:rsidRPr="00112CF1">
        <w:rPr>
          <w:rFonts w:eastAsiaTheme="minorHAnsi" w:cs="Arial"/>
          <w:sz w:val="20"/>
          <w:lang w:eastAsia="en-US"/>
        </w:rPr>
        <w:t>ravidelná kontrola</w:t>
      </w:r>
      <w:r w:rsidR="00415101">
        <w:rPr>
          <w:rFonts w:eastAsiaTheme="minorHAnsi" w:cs="Arial"/>
          <w:sz w:val="20"/>
          <w:lang w:eastAsia="en-US"/>
        </w:rPr>
        <w:t xml:space="preserve">, údržba a komplexní prohlídky </w:t>
      </w:r>
      <w:r w:rsidR="00112CF1">
        <w:rPr>
          <w:rFonts w:eastAsiaTheme="minorHAnsi" w:cs="Arial"/>
          <w:sz w:val="20"/>
          <w:lang w:eastAsia="en-US"/>
        </w:rPr>
        <w:t>T</w:t>
      </w:r>
      <w:r w:rsidR="00112CF1" w:rsidRPr="00112CF1">
        <w:rPr>
          <w:rFonts w:eastAsiaTheme="minorHAnsi" w:cs="Arial"/>
          <w:sz w:val="20"/>
          <w:lang w:eastAsia="en-US"/>
        </w:rPr>
        <w:t>iskových zařízení;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k</w:t>
      </w:r>
      <w:r w:rsidR="00112CF1" w:rsidRPr="00112CF1">
        <w:rPr>
          <w:rFonts w:eastAsiaTheme="minorHAnsi" w:cs="Arial"/>
          <w:sz w:val="20"/>
          <w:lang w:eastAsia="en-US"/>
        </w:rPr>
        <w:t xml:space="preserve">ompletní servis a opravy </w:t>
      </w:r>
      <w:r w:rsidR="00112CF1">
        <w:rPr>
          <w:rFonts w:eastAsiaTheme="minorHAnsi" w:cs="Arial"/>
          <w:sz w:val="20"/>
          <w:lang w:eastAsia="en-US"/>
        </w:rPr>
        <w:t xml:space="preserve">Tiskových zařízení </w:t>
      </w:r>
      <w:r w:rsidR="00112CF1" w:rsidRPr="00112CF1">
        <w:rPr>
          <w:rFonts w:eastAsiaTheme="minorHAnsi" w:cs="Arial"/>
          <w:sz w:val="20"/>
          <w:lang w:eastAsia="en-US"/>
        </w:rPr>
        <w:t>- odstranění</w:t>
      </w:r>
      <w:r w:rsidR="00112CF1">
        <w:rPr>
          <w:rFonts w:eastAsiaTheme="minorHAnsi" w:cs="Arial"/>
          <w:sz w:val="20"/>
          <w:lang w:eastAsia="en-US"/>
        </w:rPr>
        <w:t xml:space="preserve"> závad, seřízení a zprovoznění Tiskového zařízení, dodávka </w:t>
      </w:r>
      <w:r w:rsidR="00112CF1" w:rsidRPr="00112CF1">
        <w:rPr>
          <w:rFonts w:eastAsiaTheme="minorHAnsi" w:cs="Arial"/>
          <w:sz w:val="20"/>
          <w:lang w:eastAsia="en-US"/>
        </w:rPr>
        <w:t>a výměny originálních náhradních dílů případně elektroniky;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p</w:t>
      </w:r>
      <w:r w:rsidR="00112CF1" w:rsidRPr="00112CF1">
        <w:rPr>
          <w:rFonts w:eastAsiaTheme="minorHAnsi" w:cs="Arial"/>
          <w:sz w:val="20"/>
          <w:lang w:eastAsia="en-US"/>
        </w:rPr>
        <w:t>ráce servisního technika včetně dopravného;</w:t>
      </w:r>
    </w:p>
    <w:p w:rsidR="00E7472E" w:rsidRDefault="00530320" w:rsidP="00E7472E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d</w:t>
      </w:r>
      <w:r w:rsidR="00112CF1" w:rsidRPr="00112CF1">
        <w:rPr>
          <w:rFonts w:eastAsiaTheme="minorHAnsi" w:cs="Arial"/>
          <w:sz w:val="20"/>
          <w:lang w:eastAsia="en-US"/>
        </w:rPr>
        <w:t xml:space="preserve">odávky spotřebního materiálu </w:t>
      </w:r>
      <w:r w:rsidR="00112CF1">
        <w:rPr>
          <w:rFonts w:eastAsiaTheme="minorHAnsi" w:cs="Arial"/>
          <w:sz w:val="20"/>
          <w:lang w:eastAsia="en-US"/>
        </w:rPr>
        <w:t xml:space="preserve">- </w:t>
      </w:r>
      <w:r w:rsidR="00271866" w:rsidRPr="00271866">
        <w:rPr>
          <w:rFonts w:eastAsiaTheme="minorHAnsi" w:cs="Arial"/>
          <w:sz w:val="20"/>
          <w:lang w:eastAsia="en-US"/>
        </w:rPr>
        <w:t xml:space="preserve">tonery, fotoválce, zapékací jednotky, odpadní nádoby, fixační a přenosové jednotky, sponky do finišeru u strojů se sešívacím finišerem apod., vše včetně dopravného s tím, že </w:t>
      </w:r>
      <w:r w:rsidR="00271866">
        <w:rPr>
          <w:rFonts w:eastAsiaTheme="minorHAnsi" w:cs="Arial"/>
          <w:sz w:val="20"/>
          <w:lang w:eastAsia="en-US"/>
        </w:rPr>
        <w:t>je umožněno</w:t>
      </w:r>
      <w:r w:rsidR="00271866" w:rsidRPr="00271866">
        <w:rPr>
          <w:rFonts w:eastAsiaTheme="minorHAnsi" w:cs="Arial"/>
          <w:sz w:val="20"/>
          <w:lang w:eastAsia="en-US"/>
        </w:rPr>
        <w:t xml:space="preserve"> dodávat i alternativní tonery (plně kompatibilní) a náplně do</w:t>
      </w:r>
      <w:r w:rsidR="000A1CA4">
        <w:rPr>
          <w:rFonts w:eastAsiaTheme="minorHAnsi" w:cs="Arial"/>
          <w:sz w:val="20"/>
          <w:lang w:eastAsia="en-US"/>
        </w:rPr>
        <w:t xml:space="preserve"> Tiskových </w:t>
      </w:r>
      <w:r w:rsidR="00271866" w:rsidRPr="00271866">
        <w:rPr>
          <w:rFonts w:eastAsiaTheme="minorHAnsi" w:cs="Arial"/>
          <w:sz w:val="20"/>
          <w:lang w:eastAsia="en-US"/>
        </w:rPr>
        <w:t>zařízení</w:t>
      </w:r>
      <w:r w:rsidR="00271866">
        <w:rPr>
          <w:rFonts w:eastAsiaTheme="minorHAnsi" w:cs="Arial"/>
          <w:sz w:val="20"/>
          <w:lang w:eastAsia="en-US"/>
        </w:rPr>
        <w:t>;</w:t>
      </w:r>
    </w:p>
    <w:p w:rsidR="00112CF1" w:rsidRPr="00E7472E" w:rsidRDefault="00530320" w:rsidP="00E7472E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 w:rsidRPr="00E7472E">
        <w:rPr>
          <w:rFonts w:eastAsiaTheme="minorHAnsi" w:cs="Arial"/>
          <w:sz w:val="20"/>
          <w:lang w:eastAsia="en-US"/>
        </w:rPr>
        <w:t>p</w:t>
      </w:r>
      <w:r w:rsidR="00112CF1" w:rsidRPr="00E7472E">
        <w:rPr>
          <w:rFonts w:eastAsiaTheme="minorHAnsi" w:cs="Arial"/>
          <w:sz w:val="20"/>
          <w:lang w:eastAsia="en-US"/>
        </w:rPr>
        <w:t>ravidelné odečt</w:t>
      </w:r>
      <w:r w:rsidR="000A1CA4" w:rsidRPr="00E7472E">
        <w:rPr>
          <w:rFonts w:eastAsiaTheme="minorHAnsi" w:cs="Arial"/>
          <w:sz w:val="20"/>
          <w:lang w:eastAsia="en-US"/>
        </w:rPr>
        <w:t>y stavu počítadel jednotlivých T</w:t>
      </w:r>
      <w:r w:rsidR="00112CF1" w:rsidRPr="00E7472E">
        <w:rPr>
          <w:rFonts w:eastAsiaTheme="minorHAnsi" w:cs="Arial"/>
          <w:sz w:val="20"/>
          <w:lang w:eastAsia="en-US"/>
        </w:rPr>
        <w:t>iskových zařízení v měsíčním cyklu s</w:t>
      </w:r>
      <w:r w:rsidRPr="00E7472E">
        <w:rPr>
          <w:rFonts w:eastAsiaTheme="minorHAnsi" w:cs="Arial"/>
          <w:sz w:val="20"/>
          <w:lang w:eastAsia="en-US"/>
        </w:rPr>
        <w:t> </w:t>
      </w:r>
      <w:r w:rsidR="00112CF1" w:rsidRPr="00E7472E">
        <w:rPr>
          <w:rFonts w:eastAsiaTheme="minorHAnsi" w:cs="Arial"/>
          <w:sz w:val="20"/>
          <w:lang w:eastAsia="en-US"/>
        </w:rPr>
        <w:t>následnou rekapitulací a měsíčním vyúčtován</w:t>
      </w:r>
      <w:r w:rsidR="00E7472E" w:rsidRPr="00E7472E">
        <w:rPr>
          <w:rFonts w:eastAsiaTheme="minorHAnsi" w:cs="Arial"/>
          <w:sz w:val="20"/>
          <w:lang w:eastAsia="en-US"/>
        </w:rPr>
        <w:t xml:space="preserve">ím uskutečněných kopií/výtisků </w:t>
      </w:r>
      <w:r w:rsidR="00E7472E">
        <w:rPr>
          <w:rFonts w:eastAsiaTheme="minorHAnsi" w:cs="Arial"/>
          <w:sz w:val="20"/>
          <w:lang w:eastAsia="en-US"/>
        </w:rPr>
        <w:t>(</w:t>
      </w:r>
      <w:r w:rsidR="00E7472E" w:rsidRPr="00E7472E">
        <w:rPr>
          <w:rFonts w:eastAsiaTheme="minorHAnsi" w:cs="Arial"/>
          <w:sz w:val="20"/>
          <w:lang w:eastAsia="en-US"/>
        </w:rPr>
        <w:t>„servisních kliků“</w:t>
      </w:r>
      <w:r w:rsidR="00E7472E">
        <w:rPr>
          <w:rFonts w:eastAsiaTheme="minorHAnsi" w:cs="Arial"/>
          <w:sz w:val="20"/>
          <w:lang w:eastAsia="en-US"/>
        </w:rPr>
        <w:t>);</w:t>
      </w:r>
    </w:p>
    <w:p w:rsidR="00FA05A5" w:rsidRPr="00FA05A5" w:rsidRDefault="00530320" w:rsidP="00FA05A5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z</w:t>
      </w:r>
      <w:r w:rsidR="00112CF1" w:rsidRPr="00112CF1">
        <w:rPr>
          <w:rFonts w:eastAsiaTheme="minorHAnsi" w:cs="Arial"/>
          <w:sz w:val="20"/>
          <w:lang w:eastAsia="en-US"/>
        </w:rPr>
        <w:t xml:space="preserve">pětný odběr použitého spotřebního materiálu a vadných náhradních dílů </w:t>
      </w:r>
      <w:r>
        <w:rPr>
          <w:rFonts w:eastAsiaTheme="minorHAnsi" w:cs="Arial"/>
          <w:sz w:val="20"/>
          <w:lang w:eastAsia="en-US"/>
        </w:rPr>
        <w:t>zajištění jejich ekologické likvidace (na vy</w:t>
      </w:r>
      <w:r w:rsidR="00112CF1" w:rsidRPr="00112CF1">
        <w:rPr>
          <w:rFonts w:eastAsiaTheme="minorHAnsi" w:cs="Arial"/>
          <w:sz w:val="20"/>
          <w:lang w:eastAsia="en-US"/>
        </w:rPr>
        <w:t xml:space="preserve">žádání </w:t>
      </w:r>
      <w:r>
        <w:rPr>
          <w:rFonts w:eastAsiaTheme="minorHAnsi" w:cs="Arial"/>
          <w:sz w:val="20"/>
          <w:lang w:eastAsia="en-US"/>
        </w:rPr>
        <w:t>je Poskytovatel povinen předložit Objednateli</w:t>
      </w:r>
      <w:r w:rsidR="00112CF1" w:rsidRPr="00112CF1">
        <w:rPr>
          <w:rFonts w:eastAsiaTheme="minorHAnsi" w:cs="Arial"/>
          <w:sz w:val="20"/>
          <w:lang w:eastAsia="en-US"/>
        </w:rPr>
        <w:t xml:space="preserve"> potvrzení o</w:t>
      </w:r>
      <w:r w:rsidR="00E82DCF">
        <w:rPr>
          <w:rFonts w:eastAsiaTheme="minorHAnsi" w:cs="Arial"/>
          <w:sz w:val="20"/>
          <w:lang w:eastAsia="en-US"/>
        </w:rPr>
        <w:t> ekologické likvidaci)</w:t>
      </w:r>
    </w:p>
    <w:p w:rsidR="00E82DCF" w:rsidRDefault="00E82DCF" w:rsidP="00FA05A5">
      <w:pPr>
        <w:pStyle w:val="Odstavecseseznamem"/>
        <w:tabs>
          <w:tab w:val="left" w:pos="993"/>
        </w:tabs>
        <w:suppressAutoHyphens w:val="0"/>
        <w:overflowPunct/>
        <w:autoSpaceDE/>
        <w:spacing w:after="120" w:line="280" w:lineRule="atLeast"/>
        <w:ind w:left="993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 w:rsidRPr="00FA05A5">
        <w:rPr>
          <w:rFonts w:eastAsiaTheme="minorHAnsi" w:cs="Arial"/>
          <w:sz w:val="20"/>
          <w:lang w:eastAsia="en-US"/>
        </w:rPr>
        <w:t xml:space="preserve">(dále </w:t>
      </w:r>
      <w:r w:rsidR="00B973C7" w:rsidRPr="00FA05A5">
        <w:rPr>
          <w:rFonts w:eastAsiaTheme="minorHAnsi" w:cs="Arial"/>
          <w:sz w:val="20"/>
          <w:lang w:eastAsia="en-US"/>
        </w:rPr>
        <w:t xml:space="preserve">souhrnně </w:t>
      </w:r>
      <w:r w:rsidRPr="00FA05A5">
        <w:rPr>
          <w:rFonts w:eastAsiaTheme="minorHAnsi" w:cs="Arial"/>
          <w:sz w:val="20"/>
          <w:lang w:eastAsia="en-US"/>
        </w:rPr>
        <w:t>také jen „</w:t>
      </w:r>
      <w:r w:rsidR="00B973C7" w:rsidRPr="00FA05A5">
        <w:rPr>
          <w:rFonts w:eastAsiaTheme="minorHAnsi" w:cs="Arial"/>
          <w:b/>
          <w:i/>
          <w:sz w:val="20"/>
          <w:lang w:eastAsia="en-US"/>
        </w:rPr>
        <w:t>plnění</w:t>
      </w:r>
      <w:r w:rsidRPr="00FA05A5">
        <w:rPr>
          <w:rFonts w:eastAsiaTheme="minorHAnsi" w:cs="Arial"/>
          <w:sz w:val="20"/>
          <w:lang w:eastAsia="en-US"/>
        </w:rPr>
        <w:t>“)</w:t>
      </w:r>
      <w:r w:rsidR="00415101" w:rsidRPr="00FA05A5">
        <w:rPr>
          <w:rFonts w:eastAsiaTheme="minorHAnsi" w:cs="Arial"/>
          <w:sz w:val="20"/>
          <w:lang w:eastAsia="en-US"/>
        </w:rPr>
        <w:t>.</w:t>
      </w:r>
    </w:p>
    <w:p w:rsidR="000D0888" w:rsidRDefault="000C7852" w:rsidP="000D0888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lastRenderedPageBreak/>
        <w:t>Poskytovatel je povinen zajistit pravidelný měsíční o</w:t>
      </w:r>
      <w:r w:rsidRPr="00112CF1">
        <w:rPr>
          <w:rFonts w:cs="Arial"/>
          <w:iCs/>
          <w:sz w:val="20"/>
          <w:szCs w:val="20"/>
        </w:rPr>
        <w:t>dečet stavu počítadel</w:t>
      </w:r>
      <w:r w:rsidR="000D0888">
        <w:rPr>
          <w:rFonts w:cs="Arial"/>
          <w:iCs/>
          <w:sz w:val="20"/>
          <w:szCs w:val="20"/>
        </w:rPr>
        <w:t xml:space="preserve"> </w:t>
      </w:r>
      <w:r w:rsidR="00415101">
        <w:rPr>
          <w:rFonts w:cs="Arial"/>
          <w:iCs/>
          <w:sz w:val="20"/>
          <w:szCs w:val="20"/>
        </w:rPr>
        <w:t>(mechanický či elektronický</w:t>
      </w:r>
      <w:r w:rsidR="00E7472E">
        <w:rPr>
          <w:rFonts w:cs="Arial"/>
          <w:iCs/>
          <w:sz w:val="20"/>
          <w:szCs w:val="20"/>
        </w:rPr>
        <w:t xml:space="preserve"> dle způsobu realizace předmětu této Smlouvy</w:t>
      </w:r>
      <w:r w:rsidR="00415101">
        <w:rPr>
          <w:rFonts w:cs="Arial"/>
          <w:iCs/>
          <w:sz w:val="20"/>
          <w:szCs w:val="20"/>
        </w:rPr>
        <w:t xml:space="preserve">) </w:t>
      </w:r>
      <w:r w:rsidR="000D0888">
        <w:rPr>
          <w:rFonts w:cs="Arial"/>
          <w:iCs/>
          <w:sz w:val="20"/>
          <w:szCs w:val="20"/>
        </w:rPr>
        <w:t>u všech Tiskových zařízení, které</w:t>
      </w:r>
      <w:r w:rsidR="00E7472E">
        <w:rPr>
          <w:rFonts w:cs="Arial"/>
          <w:iCs/>
          <w:sz w:val="20"/>
          <w:szCs w:val="20"/>
        </w:rPr>
        <w:t> </w:t>
      </w:r>
      <w:r w:rsidR="000D0888">
        <w:rPr>
          <w:rFonts w:cs="Arial"/>
          <w:iCs/>
          <w:sz w:val="20"/>
          <w:szCs w:val="20"/>
        </w:rPr>
        <w:t>budou následně podkladem pro vystavení daňového dokladu za jednotlivé měsíce plnění této Smlouvy.</w:t>
      </w:r>
    </w:p>
    <w:p w:rsidR="00D23C27" w:rsidRDefault="000D0888" w:rsidP="00D23C27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0D0888">
        <w:rPr>
          <w:rFonts w:cs="Arial"/>
          <w:iCs/>
          <w:sz w:val="20"/>
          <w:szCs w:val="20"/>
        </w:rPr>
        <w:t xml:space="preserve">Poskytovatel je povinen poskytovat veškerý servis a pravidelnou údržbu zajišťující nepřetržitou funkčnost </w:t>
      </w:r>
      <w:r>
        <w:rPr>
          <w:rFonts w:cs="Arial"/>
          <w:iCs/>
          <w:sz w:val="20"/>
          <w:szCs w:val="20"/>
        </w:rPr>
        <w:t xml:space="preserve">Tiskových </w:t>
      </w:r>
      <w:r w:rsidRPr="000D0888">
        <w:rPr>
          <w:rFonts w:cs="Arial"/>
          <w:iCs/>
          <w:sz w:val="20"/>
          <w:szCs w:val="20"/>
        </w:rPr>
        <w:t xml:space="preserve">zařízení. </w:t>
      </w:r>
      <w:r>
        <w:rPr>
          <w:rFonts w:cs="Arial"/>
          <w:iCs/>
          <w:sz w:val="20"/>
          <w:szCs w:val="20"/>
        </w:rPr>
        <w:t xml:space="preserve">Poskytovatel </w:t>
      </w:r>
      <w:r w:rsidRPr="000D0888">
        <w:rPr>
          <w:rFonts w:cs="Arial"/>
          <w:iCs/>
          <w:sz w:val="20"/>
          <w:szCs w:val="20"/>
        </w:rPr>
        <w:t>je povinen zajistit příchod servisního technika na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 xml:space="preserve">určenou lokalitu nejpozději do 4 hodin od nahlášení závady. </w:t>
      </w:r>
      <w:r w:rsidR="00415101">
        <w:rPr>
          <w:rFonts w:cs="Arial"/>
          <w:iCs/>
          <w:sz w:val="20"/>
          <w:szCs w:val="20"/>
        </w:rPr>
        <w:t>Lhůta 4 hodin se</w:t>
      </w:r>
      <w:r w:rsidRPr="000D0888">
        <w:rPr>
          <w:rFonts w:cs="Arial"/>
          <w:iCs/>
          <w:sz w:val="20"/>
          <w:szCs w:val="20"/>
        </w:rPr>
        <w:t xml:space="preserve"> počítá v pracovní dny v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době 08.00 - 16.00 hod</w:t>
      </w:r>
      <w:r>
        <w:rPr>
          <w:rFonts w:cs="Arial"/>
          <w:iCs/>
          <w:sz w:val="20"/>
          <w:szCs w:val="20"/>
        </w:rPr>
        <w:t>in</w:t>
      </w:r>
      <w:r w:rsidRPr="000D0888">
        <w:rPr>
          <w:rFonts w:cs="Arial"/>
          <w:iCs/>
          <w:sz w:val="20"/>
          <w:szCs w:val="20"/>
        </w:rPr>
        <w:t xml:space="preserve">. V případě, že </w:t>
      </w:r>
      <w:r>
        <w:rPr>
          <w:rFonts w:cs="Arial"/>
          <w:iCs/>
          <w:sz w:val="20"/>
          <w:szCs w:val="20"/>
        </w:rPr>
        <w:t>Poskytovatel</w:t>
      </w:r>
      <w:r w:rsidRPr="000D0888">
        <w:rPr>
          <w:rFonts w:cs="Arial"/>
          <w:iCs/>
          <w:sz w:val="20"/>
          <w:szCs w:val="20"/>
        </w:rPr>
        <w:t xml:space="preserve"> nedokáže odstranit závadu </w:t>
      </w:r>
      <w:r w:rsidR="00415101">
        <w:rPr>
          <w:rFonts w:cs="Arial"/>
          <w:iCs/>
          <w:sz w:val="20"/>
          <w:szCs w:val="20"/>
        </w:rPr>
        <w:t xml:space="preserve">Tiskového </w:t>
      </w:r>
      <w:r w:rsidRPr="000D0888">
        <w:rPr>
          <w:rFonts w:cs="Arial"/>
          <w:iCs/>
          <w:sz w:val="20"/>
          <w:szCs w:val="20"/>
        </w:rPr>
        <w:t xml:space="preserve">zařízení a tato závada brání v řádném užívání </w:t>
      </w:r>
      <w:r>
        <w:rPr>
          <w:rFonts w:cs="Arial"/>
          <w:iCs/>
          <w:sz w:val="20"/>
          <w:szCs w:val="20"/>
        </w:rPr>
        <w:t xml:space="preserve">Tiskového </w:t>
      </w:r>
      <w:r w:rsidRPr="000D0888">
        <w:rPr>
          <w:rFonts w:cs="Arial"/>
          <w:iCs/>
          <w:sz w:val="20"/>
          <w:szCs w:val="20"/>
        </w:rPr>
        <w:t xml:space="preserve">zařízení, je </w:t>
      </w:r>
      <w:r>
        <w:rPr>
          <w:rFonts w:cs="Arial"/>
          <w:iCs/>
          <w:sz w:val="20"/>
          <w:szCs w:val="20"/>
        </w:rPr>
        <w:t>Poskytovatel po</w:t>
      </w:r>
      <w:r w:rsidRPr="000D0888">
        <w:rPr>
          <w:rFonts w:cs="Arial"/>
          <w:iCs/>
          <w:sz w:val="20"/>
          <w:szCs w:val="20"/>
        </w:rPr>
        <w:t>vinen do</w:t>
      </w:r>
      <w:r w:rsidR="00E7472E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24</w:t>
      </w:r>
      <w:r w:rsidR="00415101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hodin od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uplynutí výše uvedené lhůty p</w:t>
      </w:r>
      <w:r>
        <w:rPr>
          <w:rFonts w:cs="Arial"/>
          <w:iCs/>
          <w:sz w:val="20"/>
          <w:szCs w:val="20"/>
        </w:rPr>
        <w:t>ro servisní zásah</w:t>
      </w:r>
      <w:r w:rsidRPr="000D0888"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iCs/>
          <w:sz w:val="20"/>
          <w:szCs w:val="20"/>
        </w:rPr>
        <w:t>Objednateli</w:t>
      </w:r>
      <w:r w:rsidRPr="000D0888">
        <w:rPr>
          <w:rFonts w:cs="Arial"/>
          <w:iCs/>
          <w:sz w:val="20"/>
          <w:szCs w:val="20"/>
        </w:rPr>
        <w:t xml:space="preserve"> bezplatně zapůjčit náhradní </w:t>
      </w:r>
      <w:r>
        <w:rPr>
          <w:rFonts w:cs="Arial"/>
          <w:iCs/>
          <w:sz w:val="20"/>
          <w:szCs w:val="20"/>
        </w:rPr>
        <w:t xml:space="preserve">Tiskové </w:t>
      </w:r>
      <w:r w:rsidRPr="000D0888">
        <w:rPr>
          <w:rFonts w:cs="Arial"/>
          <w:iCs/>
          <w:sz w:val="20"/>
          <w:szCs w:val="20"/>
        </w:rPr>
        <w:t>zařízení s odpovídajícími funkcemi na dobu nezbytně nutnou, tj. do dne zprovoznění vadného</w:t>
      </w:r>
      <w:r>
        <w:rPr>
          <w:rFonts w:cs="Arial"/>
          <w:iCs/>
          <w:sz w:val="20"/>
          <w:szCs w:val="20"/>
        </w:rPr>
        <w:t xml:space="preserve"> Tiskového</w:t>
      </w:r>
      <w:r w:rsidRPr="000D0888">
        <w:rPr>
          <w:rFonts w:cs="Arial"/>
          <w:iCs/>
          <w:sz w:val="20"/>
          <w:szCs w:val="20"/>
        </w:rPr>
        <w:t xml:space="preserve"> zařízení. Lhůta 24 hodin se počítá pouze v pracovní dny v době 00.00 - 24.00 hod</w:t>
      </w:r>
      <w:r>
        <w:rPr>
          <w:rFonts w:cs="Arial"/>
          <w:iCs/>
          <w:sz w:val="20"/>
          <w:szCs w:val="20"/>
        </w:rPr>
        <w:t>in</w:t>
      </w:r>
      <w:r w:rsidRPr="000D0888">
        <w:rPr>
          <w:rFonts w:cs="Arial"/>
          <w:iCs/>
          <w:sz w:val="20"/>
          <w:szCs w:val="20"/>
        </w:rPr>
        <w:t>.</w:t>
      </w:r>
    </w:p>
    <w:p w:rsidR="00F63CC9" w:rsidRPr="00F63CC9" w:rsidRDefault="000D0888" w:rsidP="00F63CC9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D23C27">
        <w:rPr>
          <w:rFonts w:cs="Arial"/>
          <w:iCs/>
          <w:sz w:val="20"/>
          <w:szCs w:val="20"/>
        </w:rPr>
        <w:t>Smluvní strany sjednávají, že v průběhu plnění této Smlouvy bude pravidelně (čtvrt</w:t>
      </w:r>
      <w:r w:rsidR="00415101">
        <w:rPr>
          <w:rFonts w:cs="Arial"/>
          <w:iCs/>
          <w:sz w:val="20"/>
          <w:szCs w:val="20"/>
        </w:rPr>
        <w:t>letně) konzultována optimalizace</w:t>
      </w:r>
      <w:r w:rsidRPr="00D23C27">
        <w:rPr>
          <w:rFonts w:cs="Arial"/>
          <w:iCs/>
          <w:sz w:val="20"/>
          <w:szCs w:val="20"/>
        </w:rPr>
        <w:t xml:space="preserve"> využívání Tiskových zařízení tj. zejména doporučení ke změnám v</w:t>
      </w:r>
      <w:r w:rsidR="00515ABA" w:rsidRPr="00D23C27">
        <w:rPr>
          <w:rFonts w:cs="Arial"/>
          <w:iCs/>
          <w:sz w:val="20"/>
          <w:szCs w:val="20"/>
        </w:rPr>
        <w:t> </w:t>
      </w:r>
      <w:r w:rsidRPr="00D23C27">
        <w:rPr>
          <w:rFonts w:cs="Arial"/>
          <w:iCs/>
          <w:sz w:val="20"/>
          <w:szCs w:val="20"/>
        </w:rPr>
        <w:t>umístění Tiskových zařízení na základě sledovaných údajů z jednotlivých Tiskových zařízení.  V případě, že Smluvní strany dospějí k závěru, že některá Tisková zařízení nejsou využívána optimálně, je Poskytovatel povinen navrhnout taková opatření, aby byl výsledný stav vždy nejoptimálnější z hlediska ek</w:t>
      </w:r>
      <w:r w:rsidR="00966C9D" w:rsidRPr="00D23C27">
        <w:rPr>
          <w:rFonts w:cs="Arial"/>
          <w:iCs/>
          <w:sz w:val="20"/>
          <w:szCs w:val="20"/>
        </w:rPr>
        <w:t>onomiky a potřeb Objednatele</w:t>
      </w:r>
      <w:r w:rsidRPr="00D23C27">
        <w:rPr>
          <w:rFonts w:cs="Arial"/>
          <w:iCs/>
          <w:sz w:val="20"/>
          <w:szCs w:val="20"/>
        </w:rPr>
        <w:t>.</w:t>
      </w:r>
    </w:p>
    <w:p w:rsidR="00415101" w:rsidRPr="00F63CC9" w:rsidRDefault="00E82DCF" w:rsidP="00F63CC9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63CC9">
        <w:rPr>
          <w:rFonts w:cs="Arial"/>
          <w:iCs/>
          <w:sz w:val="20"/>
        </w:rPr>
        <w:t xml:space="preserve">Přehled Tiskových zařízení </w:t>
      </w:r>
      <w:r w:rsidR="0022651F" w:rsidRPr="00F63CC9">
        <w:rPr>
          <w:rFonts w:cs="Arial"/>
          <w:iCs/>
          <w:sz w:val="20"/>
        </w:rPr>
        <w:t>ve vlast</w:t>
      </w:r>
      <w:r w:rsidRPr="00F63CC9">
        <w:rPr>
          <w:rFonts w:cs="Arial"/>
          <w:iCs/>
          <w:sz w:val="20"/>
        </w:rPr>
        <w:t xml:space="preserve">nictví </w:t>
      </w:r>
      <w:r w:rsidR="00FC4150" w:rsidRPr="00F63CC9">
        <w:rPr>
          <w:rFonts w:cs="Arial"/>
          <w:iCs/>
          <w:sz w:val="20"/>
        </w:rPr>
        <w:t>Objednatele</w:t>
      </w:r>
      <w:r w:rsidRPr="00F63CC9">
        <w:rPr>
          <w:rFonts w:cs="Arial"/>
          <w:iCs/>
          <w:sz w:val="20"/>
        </w:rPr>
        <w:t xml:space="preserve"> je uveden v p</w:t>
      </w:r>
      <w:r w:rsidR="0022651F" w:rsidRPr="00F63CC9">
        <w:rPr>
          <w:rFonts w:cs="Arial"/>
          <w:iCs/>
          <w:sz w:val="20"/>
        </w:rPr>
        <w:t>říloze č. 1 této Smlouvy</w:t>
      </w:r>
      <w:r w:rsidRPr="00F63CC9">
        <w:rPr>
          <w:rFonts w:cs="Arial"/>
          <w:iCs/>
          <w:sz w:val="20"/>
        </w:rPr>
        <w:t>, která</w:t>
      </w:r>
      <w:r w:rsidR="00541B6D" w:rsidRPr="00F63CC9">
        <w:rPr>
          <w:rFonts w:cs="Arial"/>
          <w:iCs/>
          <w:sz w:val="20"/>
        </w:rPr>
        <w:t> </w:t>
      </w:r>
      <w:r w:rsidRPr="00F63CC9">
        <w:rPr>
          <w:rFonts w:cs="Arial"/>
          <w:iCs/>
          <w:sz w:val="20"/>
        </w:rPr>
        <w:t>tvoří její nedílnou součást.</w:t>
      </w:r>
      <w:r w:rsidR="00415101" w:rsidRPr="00F63CC9">
        <w:rPr>
          <w:rFonts w:cs="Arial"/>
          <w:iCs/>
          <w:sz w:val="20"/>
        </w:rPr>
        <w:t xml:space="preserve"> S </w:t>
      </w:r>
      <w:r w:rsidR="004661CA" w:rsidRPr="00F63CC9">
        <w:rPr>
          <w:rFonts w:cs="Arial"/>
          <w:iCs/>
          <w:sz w:val="20"/>
        </w:rPr>
        <w:t>ohledem na</w:t>
      </w:r>
      <w:r w:rsidR="00415101" w:rsidRPr="00F63CC9">
        <w:rPr>
          <w:rFonts w:cs="Arial"/>
          <w:iCs/>
          <w:sz w:val="20"/>
        </w:rPr>
        <w:t xml:space="preserve"> vývoj a optimalizaci tiskového prostředí Objednatele, je Objednatel povinen průběžně přílohu č. 1 této Smlouvy aktualizovat dle stávajícího stavu využívání Tiskových zařízení. </w:t>
      </w:r>
      <w:r w:rsidR="00F63CC9" w:rsidRPr="00F63CC9">
        <w:rPr>
          <w:rFonts w:cs="Arial"/>
          <w:iCs/>
          <w:sz w:val="20"/>
        </w:rPr>
        <w:t xml:space="preserve">Smluvní strany sjednávají, že </w:t>
      </w:r>
      <w:r w:rsidR="00F63CC9">
        <w:rPr>
          <w:rFonts w:cs="Arial"/>
          <w:iCs/>
          <w:sz w:val="20"/>
        </w:rPr>
        <w:t xml:space="preserve">aktualizace přílohy č. 1 této Smlouvy </w:t>
      </w:r>
      <w:r w:rsidR="00F63CC9" w:rsidRPr="00F63CC9">
        <w:rPr>
          <w:rFonts w:cs="Arial"/>
          <w:iCs/>
          <w:sz w:val="20"/>
        </w:rPr>
        <w:t>není důvodem pro uzavření dodatku k této Smlouvě.</w:t>
      </w:r>
    </w:p>
    <w:p w:rsidR="00D8293A" w:rsidRDefault="0022651F" w:rsidP="00D8293A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415101">
        <w:rPr>
          <w:rFonts w:cs="Arial"/>
          <w:iCs/>
          <w:sz w:val="20"/>
        </w:rPr>
        <w:t xml:space="preserve">Popis </w:t>
      </w:r>
      <w:r w:rsidR="00D23C27" w:rsidRPr="00415101">
        <w:rPr>
          <w:rFonts w:cs="Arial"/>
          <w:iCs/>
          <w:sz w:val="20"/>
        </w:rPr>
        <w:t>způsobu realizace předmětu plnění vč. servisních služeb dle této Smlouvy</w:t>
      </w:r>
      <w:r w:rsidRPr="00415101">
        <w:rPr>
          <w:rFonts w:cs="Arial"/>
          <w:iCs/>
          <w:sz w:val="20"/>
        </w:rPr>
        <w:t xml:space="preserve"> </w:t>
      </w:r>
      <w:r w:rsidR="00E82DCF" w:rsidRPr="00415101">
        <w:rPr>
          <w:rFonts w:cs="Arial"/>
          <w:iCs/>
          <w:sz w:val="20"/>
        </w:rPr>
        <w:t>je uveden v</w:t>
      </w:r>
      <w:r w:rsidR="00D23C27" w:rsidRPr="00415101">
        <w:rPr>
          <w:rFonts w:cs="Arial"/>
          <w:iCs/>
          <w:sz w:val="20"/>
        </w:rPr>
        <w:t> </w:t>
      </w:r>
      <w:r w:rsidR="00E82DCF" w:rsidRPr="00415101">
        <w:rPr>
          <w:rFonts w:cs="Arial"/>
          <w:iCs/>
          <w:sz w:val="20"/>
        </w:rPr>
        <w:t>příloze č. 4 této Smlouvy, která tvoří její nedílnou součást.</w:t>
      </w:r>
    </w:p>
    <w:p w:rsidR="00E7472E" w:rsidRPr="00FA05A5" w:rsidDel="00D926EA" w:rsidRDefault="004661CA" w:rsidP="00FA05A5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del w:id="4" w:author="Autor"/>
          <w:rFonts w:cs="Arial"/>
          <w:sz w:val="20"/>
          <w:szCs w:val="20"/>
        </w:rPr>
      </w:pPr>
      <w:del w:id="5" w:author="Autor">
        <w:r w:rsidRPr="00D8293A" w:rsidDel="00D926EA">
          <w:rPr>
            <w:rFonts w:cs="Arial"/>
            <w:iCs/>
            <w:sz w:val="20"/>
          </w:rPr>
          <w:delText>Smluvní</w:delText>
        </w:r>
        <w:r w:rsidR="00591259" w:rsidRPr="00D8293A" w:rsidDel="00D926EA">
          <w:rPr>
            <w:rFonts w:cs="Arial"/>
            <w:iCs/>
            <w:sz w:val="20"/>
          </w:rPr>
          <w:delText xml:space="preserve"> strany sjednávají, že od okamžiku zavedené tiskové</w:delText>
        </w:r>
        <w:r w:rsidR="00415101" w:rsidRPr="00D8293A" w:rsidDel="00D926EA">
          <w:rPr>
            <w:rFonts w:cs="Arial"/>
            <w:iCs/>
            <w:sz w:val="20"/>
          </w:rPr>
          <w:delText>ho řešení Objednatele, kterým b</w:delText>
        </w:r>
        <w:r w:rsidR="00591259" w:rsidRPr="00D8293A" w:rsidDel="00D926EA">
          <w:rPr>
            <w:rFonts w:cs="Arial"/>
            <w:iCs/>
            <w:sz w:val="20"/>
          </w:rPr>
          <w:delText>u</w:delText>
        </w:r>
        <w:r w:rsidR="00415101" w:rsidRPr="00D8293A" w:rsidDel="00D926EA">
          <w:rPr>
            <w:rFonts w:cs="Arial"/>
            <w:iCs/>
            <w:sz w:val="20"/>
          </w:rPr>
          <w:delText>d</w:delText>
        </w:r>
        <w:r w:rsidR="00591259" w:rsidRPr="00D8293A" w:rsidDel="00D926EA">
          <w:rPr>
            <w:rFonts w:cs="Arial"/>
            <w:iCs/>
            <w:sz w:val="20"/>
          </w:rPr>
          <w:delText xml:space="preserve">e </w:delText>
        </w:r>
        <w:r w:rsidRPr="00D8293A" w:rsidDel="00D926EA">
          <w:rPr>
            <w:rFonts w:cs="Arial"/>
            <w:iCs/>
            <w:sz w:val="20"/>
          </w:rPr>
          <w:delText>zavedena</w:delText>
        </w:r>
        <w:r w:rsidR="00591259" w:rsidRPr="00D8293A" w:rsidDel="00D926EA">
          <w:rPr>
            <w:rFonts w:cs="Arial"/>
            <w:iCs/>
            <w:sz w:val="20"/>
          </w:rPr>
          <w:delText xml:space="preserve"> správa a monitoring veškerých Tiskových zařízení Objednatele, je Poskytovatel povinen opustit způsob realizace předmětu plnění (viz příloha č. 4 této Smlouvy), ke kterému se zavázal, a</w:delText>
        </w:r>
        <w:r w:rsidR="00415101" w:rsidRPr="00D8293A" w:rsidDel="00D926EA">
          <w:rPr>
            <w:rFonts w:cs="Arial"/>
            <w:iCs/>
            <w:sz w:val="20"/>
          </w:rPr>
          <w:delText> </w:delText>
        </w:r>
        <w:r w:rsidR="00591259" w:rsidRPr="00D8293A" w:rsidDel="00D926EA">
          <w:rPr>
            <w:rFonts w:cs="Arial"/>
            <w:iCs/>
            <w:sz w:val="20"/>
          </w:rPr>
          <w:delText>je povinen zahájit poskytování plnění v souladu se zaved</w:delText>
        </w:r>
        <w:r w:rsidR="00415101" w:rsidRPr="00D8293A" w:rsidDel="00D926EA">
          <w:rPr>
            <w:rFonts w:cs="Arial"/>
            <w:iCs/>
            <w:sz w:val="20"/>
          </w:rPr>
          <w:delText>e</w:delText>
        </w:r>
        <w:r w:rsidR="00591259" w:rsidRPr="00D8293A" w:rsidDel="00D926EA">
          <w:rPr>
            <w:rFonts w:cs="Arial"/>
            <w:iCs/>
            <w:sz w:val="20"/>
          </w:rPr>
          <w:delText>ným tiskovým řešením Objednatele a</w:delText>
        </w:r>
        <w:r w:rsidR="00415101" w:rsidRPr="00D8293A" w:rsidDel="00D926EA">
          <w:rPr>
            <w:rFonts w:cs="Arial"/>
            <w:iCs/>
            <w:sz w:val="20"/>
          </w:rPr>
          <w:delText> </w:delText>
        </w:r>
        <w:r w:rsidR="00F63CC9" w:rsidDel="00D926EA">
          <w:rPr>
            <w:rFonts w:cs="Arial"/>
            <w:iCs/>
            <w:sz w:val="20"/>
          </w:rPr>
          <w:delText>dle pokynů Ob</w:delText>
        </w:r>
        <w:r w:rsidR="00415101" w:rsidRPr="00D8293A" w:rsidDel="00D926EA">
          <w:rPr>
            <w:rFonts w:cs="Arial"/>
            <w:iCs/>
            <w:sz w:val="20"/>
          </w:rPr>
          <w:delText>j</w:delText>
        </w:r>
        <w:r w:rsidR="00F63CC9" w:rsidDel="00D926EA">
          <w:rPr>
            <w:rFonts w:cs="Arial"/>
            <w:iCs/>
            <w:sz w:val="20"/>
          </w:rPr>
          <w:delText>e</w:delText>
        </w:r>
        <w:r w:rsidR="00415101" w:rsidRPr="00D8293A" w:rsidDel="00D926EA">
          <w:rPr>
            <w:rFonts w:cs="Arial"/>
            <w:iCs/>
            <w:sz w:val="20"/>
          </w:rPr>
          <w:delText>dnatele s tím spojenými.</w:delText>
        </w:r>
        <w:r w:rsidR="00D8293A" w:rsidRPr="00D8293A" w:rsidDel="00D926EA">
          <w:delText xml:space="preserve"> </w:delText>
        </w:r>
        <w:r w:rsidR="00D8293A" w:rsidRPr="00D8293A" w:rsidDel="00D926EA">
          <w:rPr>
            <w:rFonts w:cs="Arial"/>
            <w:iCs/>
            <w:sz w:val="20"/>
          </w:rPr>
          <w:delText>Údaje o odečtu stavu počítadel, požadavek na servisní zásah, požadavek na dodávku spotřebního materiálu</w:delText>
        </w:r>
        <w:r w:rsidR="00D8293A" w:rsidDel="00D926EA">
          <w:rPr>
            <w:rFonts w:cs="Arial"/>
            <w:iCs/>
            <w:sz w:val="20"/>
          </w:rPr>
          <w:delText xml:space="preserve"> apod.</w:delText>
        </w:r>
        <w:r w:rsidR="00D8293A" w:rsidRPr="00D8293A" w:rsidDel="00D926EA">
          <w:rPr>
            <w:rFonts w:cs="Arial"/>
            <w:iCs/>
            <w:sz w:val="20"/>
          </w:rPr>
          <w:delText xml:space="preserve"> budou v rámci tiskového řešení př</w:delText>
        </w:r>
        <w:r w:rsidR="00D8293A" w:rsidDel="00D926EA">
          <w:rPr>
            <w:rFonts w:cs="Arial"/>
            <w:iCs/>
            <w:sz w:val="20"/>
          </w:rPr>
          <w:delText xml:space="preserve">ístupné pověřenému zaměstnanci Objednatele, který je bude poskytovat </w:delText>
        </w:r>
        <w:r w:rsidR="00E7472E" w:rsidDel="00D926EA">
          <w:rPr>
            <w:rFonts w:cs="Arial"/>
            <w:iCs/>
            <w:sz w:val="20"/>
          </w:rPr>
          <w:delText>sjednaným způsobem a bez zbytečného odkladu P</w:delText>
        </w:r>
        <w:r w:rsidR="00E7472E" w:rsidRPr="00D8293A" w:rsidDel="00D926EA">
          <w:rPr>
            <w:rFonts w:cs="Arial"/>
            <w:iCs/>
            <w:sz w:val="20"/>
          </w:rPr>
          <w:delText>oskytovateli služeb servisu a</w:delText>
        </w:r>
        <w:r w:rsidR="00E7472E" w:rsidDel="00D926EA">
          <w:rPr>
            <w:rFonts w:cs="Arial"/>
            <w:iCs/>
            <w:sz w:val="20"/>
          </w:rPr>
          <w:delText> </w:delText>
        </w:r>
        <w:r w:rsidR="00E7472E" w:rsidRPr="00D8293A" w:rsidDel="00D926EA">
          <w:rPr>
            <w:rFonts w:cs="Arial"/>
            <w:iCs/>
            <w:sz w:val="20"/>
          </w:rPr>
          <w:delText>provozu zařízení</w:delText>
        </w:r>
        <w:r w:rsidR="00E7472E" w:rsidDel="00D926EA">
          <w:rPr>
            <w:rFonts w:cs="Arial"/>
            <w:iCs/>
            <w:sz w:val="20"/>
          </w:rPr>
          <w:delText>.</w:delText>
        </w:r>
      </w:del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AB3D3B" w:rsidRPr="0036293E" w:rsidRDefault="00AB3D3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>
        <w:rPr>
          <w:rFonts w:cs="Arial"/>
          <w:b/>
          <w:bCs/>
          <w:sz w:val="20"/>
        </w:rPr>
        <w:t>3</w:t>
      </w:r>
    </w:p>
    <w:p w:rsidR="00AB3D3B" w:rsidRPr="0036293E" w:rsidRDefault="00AB3D3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Místo </w:t>
      </w:r>
      <w:r w:rsidRPr="0036293E">
        <w:rPr>
          <w:rFonts w:cs="Arial"/>
          <w:b/>
          <w:bCs/>
          <w:sz w:val="20"/>
        </w:rPr>
        <w:t>plnění</w:t>
      </w:r>
    </w:p>
    <w:p w:rsidR="00FA05A5" w:rsidRPr="00FA05A5" w:rsidRDefault="00AB3D3B" w:rsidP="00FA05A5">
      <w:pPr>
        <w:pStyle w:val="RLTextlnkuslovan"/>
        <w:widowControl w:val="0"/>
        <w:numPr>
          <w:ilvl w:val="1"/>
          <w:numId w:val="17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bookmarkStart w:id="6" w:name="_Ref259275753"/>
      <w:bookmarkStart w:id="7" w:name="_Ref209935830"/>
      <w:r w:rsidRPr="00AB3D3B">
        <w:rPr>
          <w:rFonts w:cs="Arial"/>
          <w:iCs/>
          <w:sz w:val="20"/>
          <w:szCs w:val="20"/>
        </w:rPr>
        <w:t xml:space="preserve">Poskytovatel je povinen </w:t>
      </w:r>
      <w:r w:rsidR="00E82DCF">
        <w:rPr>
          <w:rFonts w:cs="Arial"/>
          <w:iCs/>
          <w:sz w:val="20"/>
          <w:szCs w:val="20"/>
        </w:rPr>
        <w:t xml:space="preserve">poskytovat Servisní služby dle této Smlouvy primárně v sídle Objednatele na adrese </w:t>
      </w:r>
      <w:r w:rsidRPr="00AB3D3B">
        <w:rPr>
          <w:rFonts w:cs="Arial"/>
          <w:iCs/>
          <w:sz w:val="20"/>
          <w:szCs w:val="20"/>
        </w:rPr>
        <w:t>Na Poříčn</w:t>
      </w:r>
      <w:r w:rsidR="00E82DCF">
        <w:rPr>
          <w:rFonts w:cs="Arial"/>
          <w:iCs/>
          <w:sz w:val="20"/>
          <w:szCs w:val="20"/>
        </w:rPr>
        <w:t>ím právu 376/1, 128 01 Praha 2 a dále v místech plnění, jejichž seznam je uveden v příloze č. 2 této Smlouvy, která tvoří její nedílnou součást.</w:t>
      </w:r>
      <w:bookmarkEnd w:id="6"/>
      <w:bookmarkEnd w:id="7"/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A63348" w:rsidRDefault="00A6334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A63348" w:rsidRDefault="00A6334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A63348" w:rsidRDefault="00A6334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A63348" w:rsidRDefault="00A6334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8B47D8" w:rsidRDefault="0059125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lastRenderedPageBreak/>
        <w:t>Č</w:t>
      </w:r>
      <w:r w:rsidR="00E82DCF">
        <w:rPr>
          <w:rFonts w:cs="Arial"/>
          <w:b/>
          <w:bCs/>
          <w:sz w:val="20"/>
        </w:rPr>
        <w:t>lánek 4</w:t>
      </w:r>
    </w:p>
    <w:p w:rsidR="002447B7" w:rsidRDefault="002447B7" w:rsidP="00591259">
      <w:pPr>
        <w:widowControl w:val="0"/>
        <w:tabs>
          <w:tab w:val="left" w:pos="0"/>
          <w:tab w:val="left" w:pos="567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:rsidR="004412F2" w:rsidRDefault="002447B7" w:rsidP="00F3570A">
      <w:pPr>
        <w:pStyle w:val="RLTextlnkuslovan"/>
        <w:widowControl w:val="0"/>
        <w:numPr>
          <w:ilvl w:val="1"/>
          <w:numId w:val="19"/>
        </w:numPr>
        <w:tabs>
          <w:tab w:val="left" w:pos="567"/>
        </w:tabs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8B47D8">
        <w:rPr>
          <w:rFonts w:cs="Arial"/>
          <w:iCs/>
          <w:sz w:val="20"/>
          <w:szCs w:val="20"/>
        </w:rPr>
        <w:t>Kontaktní osobou Objednatele</w:t>
      </w:r>
      <w:r w:rsidR="008B47D8" w:rsidRPr="008B47D8">
        <w:rPr>
          <w:rFonts w:cs="Arial"/>
          <w:iCs/>
          <w:sz w:val="20"/>
          <w:szCs w:val="20"/>
        </w:rPr>
        <w:t xml:space="preserve"> ve věcech smluvních</w:t>
      </w:r>
      <w:r w:rsidR="00F3570A">
        <w:rPr>
          <w:rFonts w:cs="Arial"/>
          <w:iCs/>
          <w:sz w:val="20"/>
          <w:szCs w:val="20"/>
        </w:rPr>
        <w:t>,</w:t>
      </w:r>
      <w:r w:rsidR="00F3570A" w:rsidRPr="00F3570A">
        <w:t xml:space="preserve"> </w:t>
      </w:r>
      <w:r w:rsidR="00F3570A" w:rsidRPr="00F3570A">
        <w:rPr>
          <w:rFonts w:cs="Arial"/>
          <w:iCs/>
          <w:sz w:val="20"/>
          <w:szCs w:val="20"/>
        </w:rPr>
        <w:t xml:space="preserve">neoznámí-li </w:t>
      </w:r>
      <w:r w:rsidR="00F3570A">
        <w:rPr>
          <w:rFonts w:cs="Arial"/>
          <w:iCs/>
          <w:sz w:val="20"/>
          <w:szCs w:val="20"/>
        </w:rPr>
        <w:t>Objednatel</w:t>
      </w:r>
      <w:r w:rsidR="00F3570A" w:rsidRPr="00F3570A">
        <w:rPr>
          <w:rFonts w:cs="Arial"/>
          <w:iCs/>
          <w:sz w:val="20"/>
          <w:szCs w:val="20"/>
        </w:rPr>
        <w:t xml:space="preserve"> Poskytovatel</w:t>
      </w:r>
      <w:r w:rsidR="00F3570A">
        <w:rPr>
          <w:rFonts w:cs="Arial"/>
          <w:iCs/>
          <w:sz w:val="20"/>
          <w:szCs w:val="20"/>
        </w:rPr>
        <w:t>i</w:t>
      </w:r>
      <w:r w:rsidR="00F3570A" w:rsidRPr="00F3570A">
        <w:rPr>
          <w:rFonts w:cs="Arial"/>
          <w:iCs/>
          <w:sz w:val="20"/>
          <w:szCs w:val="20"/>
        </w:rPr>
        <w:t xml:space="preserve"> </w:t>
      </w:r>
      <w:r w:rsidR="004661CA" w:rsidRPr="00F3570A">
        <w:rPr>
          <w:rFonts w:cs="Arial"/>
          <w:iCs/>
          <w:sz w:val="20"/>
          <w:szCs w:val="20"/>
        </w:rPr>
        <w:t xml:space="preserve">jinak, </w:t>
      </w:r>
      <w:r w:rsidR="004661CA">
        <w:rPr>
          <w:rFonts w:cs="Arial"/>
          <w:iCs/>
          <w:sz w:val="20"/>
          <w:szCs w:val="20"/>
        </w:rPr>
        <w:t>je</w:t>
      </w:r>
      <w:r w:rsidR="00DA0A2A">
        <w:rPr>
          <w:rFonts w:cs="Arial"/>
          <w:iCs/>
          <w:sz w:val="20"/>
          <w:szCs w:val="20"/>
        </w:rPr>
        <w:t> </w:t>
      </w:r>
      <w:r w:rsidR="00F40281">
        <w:rPr>
          <w:rFonts w:cs="Arial"/>
          <w:iCs/>
          <w:sz w:val="20"/>
          <w:szCs w:val="20"/>
        </w:rPr>
        <w:t>Robin Povšík</w:t>
      </w:r>
      <w:r w:rsidR="008B47D8" w:rsidRPr="008B47D8">
        <w:rPr>
          <w:rFonts w:cs="Arial"/>
          <w:iCs/>
          <w:sz w:val="20"/>
          <w:szCs w:val="20"/>
        </w:rPr>
        <w:t xml:space="preserve">, </w:t>
      </w:r>
      <w:r w:rsidR="00DA0A2A">
        <w:rPr>
          <w:rFonts w:cs="Arial"/>
          <w:iCs/>
          <w:sz w:val="20"/>
          <w:szCs w:val="20"/>
        </w:rPr>
        <w:t xml:space="preserve">náměstek pro řízení sekce řízení úřadu. </w:t>
      </w:r>
      <w:r w:rsidR="00F3570A">
        <w:rPr>
          <w:rFonts w:cs="Arial"/>
          <w:iCs/>
          <w:sz w:val="20"/>
          <w:szCs w:val="20"/>
        </w:rPr>
        <w:t xml:space="preserve">Kontaktní osobou </w:t>
      </w:r>
      <w:r w:rsidR="008B47D8" w:rsidRPr="008B47D8">
        <w:rPr>
          <w:rFonts w:cs="Arial"/>
          <w:iCs/>
          <w:sz w:val="20"/>
          <w:szCs w:val="20"/>
        </w:rPr>
        <w:t xml:space="preserve">ve </w:t>
      </w:r>
      <w:r w:rsidR="004F7260">
        <w:rPr>
          <w:rFonts w:cs="Arial"/>
          <w:iCs/>
          <w:sz w:val="20"/>
          <w:szCs w:val="20"/>
        </w:rPr>
        <w:t>věcech realizace předmětu této S</w:t>
      </w:r>
      <w:r w:rsidR="00F3570A">
        <w:rPr>
          <w:rFonts w:cs="Arial"/>
          <w:iCs/>
          <w:sz w:val="20"/>
          <w:szCs w:val="20"/>
        </w:rPr>
        <w:t xml:space="preserve">mlouvy včetně kontrol na místě, </w:t>
      </w:r>
      <w:r w:rsidR="00F3570A" w:rsidRPr="00F3570A">
        <w:rPr>
          <w:rFonts w:cs="Arial"/>
          <w:iCs/>
          <w:sz w:val="20"/>
          <w:szCs w:val="20"/>
        </w:rPr>
        <w:t>neoznámí-li Objednatel Poskytovateli jinak</w:t>
      </w:r>
      <w:r w:rsidR="00F3570A">
        <w:rPr>
          <w:rFonts w:cs="Arial"/>
          <w:iCs/>
          <w:sz w:val="20"/>
          <w:szCs w:val="20"/>
        </w:rPr>
        <w:t>, je</w:t>
      </w:r>
      <w:r w:rsidR="008B47D8" w:rsidRPr="008B47D8">
        <w:rPr>
          <w:rFonts w:cs="Arial"/>
          <w:iCs/>
          <w:sz w:val="20"/>
          <w:szCs w:val="20"/>
        </w:rPr>
        <w:t xml:space="preserve"> </w:t>
      </w:r>
      <w:r w:rsidR="00F40281">
        <w:rPr>
          <w:rFonts w:cs="Arial"/>
          <w:iCs/>
          <w:sz w:val="20"/>
          <w:szCs w:val="20"/>
        </w:rPr>
        <w:t>Ladislav Šimánek,</w:t>
      </w:r>
      <w:r w:rsidR="008B47D8" w:rsidRPr="008B47D8">
        <w:rPr>
          <w:rFonts w:cs="Arial"/>
          <w:iCs/>
          <w:sz w:val="20"/>
          <w:szCs w:val="20"/>
        </w:rPr>
        <w:t xml:space="preserve"> </w:t>
      </w:r>
      <w:r w:rsidR="00F40281" w:rsidRPr="008B47D8">
        <w:rPr>
          <w:rFonts w:cs="Arial"/>
          <w:iCs/>
          <w:sz w:val="20"/>
          <w:szCs w:val="20"/>
        </w:rPr>
        <w:t>ředitel odboru vnitřní správy, email:</w:t>
      </w:r>
      <w:r w:rsidR="00F40281">
        <w:rPr>
          <w:rFonts w:cs="Arial"/>
          <w:iCs/>
          <w:sz w:val="20"/>
          <w:szCs w:val="20"/>
        </w:rPr>
        <w:t xml:space="preserve"> </w:t>
      </w:r>
      <w:r w:rsidR="00D8293A" w:rsidRPr="008B47D8">
        <w:rPr>
          <w:rFonts w:cs="Arial"/>
          <w:iCs/>
          <w:sz w:val="20"/>
          <w:szCs w:val="20"/>
          <w:highlight w:val="lightGray"/>
        </w:rPr>
        <w:t>[BUDE DOPLNĚNO PŘED PODPISEM SMLOUVY]</w:t>
      </w:r>
      <w:r w:rsidR="00F40281">
        <w:rPr>
          <w:rFonts w:cs="Arial"/>
          <w:iCs/>
          <w:sz w:val="20"/>
          <w:szCs w:val="20"/>
        </w:rPr>
        <w:t xml:space="preserve">, </w:t>
      </w:r>
      <w:r w:rsidR="00F40281" w:rsidRPr="008B47D8">
        <w:rPr>
          <w:rFonts w:cs="Arial"/>
          <w:iCs/>
          <w:sz w:val="20"/>
          <w:szCs w:val="20"/>
        </w:rPr>
        <w:t xml:space="preserve">tel.: </w:t>
      </w:r>
      <w:r w:rsidR="00F40281" w:rsidRPr="008B47D8">
        <w:rPr>
          <w:rFonts w:cs="Arial"/>
          <w:iCs/>
          <w:sz w:val="20"/>
          <w:szCs w:val="20"/>
          <w:highlight w:val="lightGray"/>
        </w:rPr>
        <w:t>[BUDE DOPLNĚNO PŘED PODPISEM SMLOUVY]</w:t>
      </w:r>
      <w:r w:rsidR="00F40281">
        <w:rPr>
          <w:rFonts w:cs="Arial"/>
          <w:iCs/>
          <w:sz w:val="20"/>
          <w:szCs w:val="20"/>
        </w:rPr>
        <w:t xml:space="preserve">. </w:t>
      </w:r>
    </w:p>
    <w:p w:rsidR="00E82DCF" w:rsidRDefault="002447B7" w:rsidP="00F3570A">
      <w:pPr>
        <w:pStyle w:val="RLTextlnkuslovan"/>
        <w:widowControl w:val="0"/>
        <w:numPr>
          <w:ilvl w:val="1"/>
          <w:numId w:val="19"/>
        </w:numPr>
        <w:tabs>
          <w:tab w:val="left" w:pos="567"/>
        </w:tabs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8B47D8">
        <w:rPr>
          <w:rFonts w:cs="Arial"/>
          <w:iCs/>
          <w:sz w:val="20"/>
          <w:szCs w:val="20"/>
        </w:rPr>
        <w:t>Kontaktní osobou Poskytovatele</w:t>
      </w:r>
      <w:r w:rsidR="00F3570A">
        <w:rPr>
          <w:rFonts w:cs="Arial"/>
          <w:iCs/>
          <w:sz w:val="20"/>
          <w:szCs w:val="20"/>
        </w:rPr>
        <w:t xml:space="preserve"> ve věcech smluvních</w:t>
      </w:r>
      <w:r w:rsidRPr="008B47D8">
        <w:rPr>
          <w:rFonts w:cs="Arial"/>
          <w:iCs/>
          <w:sz w:val="20"/>
          <w:szCs w:val="20"/>
        </w:rPr>
        <w:t xml:space="preserve">, neoznámí-li Poskytovatel Objednateli jinak, je </w:t>
      </w:r>
      <w:r w:rsidR="00296797" w:rsidRPr="008B47D8">
        <w:rPr>
          <w:rFonts w:cs="Arial"/>
          <w:iCs/>
          <w:sz w:val="20"/>
          <w:szCs w:val="20"/>
          <w:highlight w:val="yellow"/>
        </w:rPr>
        <w:t>[DOPLNÍ UCHAZEČ]</w:t>
      </w:r>
      <w:r w:rsidR="00B84E17" w:rsidRPr="008B47D8">
        <w:rPr>
          <w:rFonts w:cs="Arial"/>
          <w:iCs/>
          <w:sz w:val="20"/>
          <w:szCs w:val="20"/>
        </w:rPr>
        <w:t xml:space="preserve">, </w:t>
      </w:r>
      <w:r w:rsidRPr="008B47D8">
        <w:rPr>
          <w:rFonts w:cs="Arial"/>
          <w:iCs/>
          <w:sz w:val="20"/>
          <w:szCs w:val="20"/>
        </w:rPr>
        <w:t xml:space="preserve">e-mail: </w:t>
      </w:r>
      <w:r w:rsidR="00296797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296797" w:rsidRPr="008B47D8">
        <w:rPr>
          <w:rFonts w:cs="Arial"/>
          <w:iCs/>
          <w:sz w:val="20"/>
          <w:szCs w:val="20"/>
        </w:rPr>
        <w:t>]</w:t>
      </w:r>
      <w:r w:rsidR="008B47D8">
        <w:rPr>
          <w:rFonts w:cs="Arial"/>
          <w:iCs/>
          <w:sz w:val="20"/>
          <w:szCs w:val="20"/>
        </w:rPr>
        <w:t xml:space="preserve">, tel.: </w:t>
      </w:r>
      <w:r w:rsidR="008B47D8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8B47D8" w:rsidRPr="008B47D8">
        <w:rPr>
          <w:rFonts w:cs="Arial"/>
          <w:iCs/>
          <w:sz w:val="20"/>
          <w:szCs w:val="20"/>
        </w:rPr>
        <w:t>]</w:t>
      </w:r>
      <w:r w:rsidR="00B84E17" w:rsidRPr="008B47D8">
        <w:rPr>
          <w:rFonts w:cs="Arial"/>
          <w:iCs/>
          <w:sz w:val="20"/>
          <w:szCs w:val="20"/>
        </w:rPr>
        <w:t xml:space="preserve">. </w:t>
      </w:r>
      <w:r w:rsidR="00F3570A" w:rsidRPr="00F3570A">
        <w:rPr>
          <w:rFonts w:cs="Arial"/>
          <w:iCs/>
          <w:sz w:val="20"/>
          <w:szCs w:val="20"/>
        </w:rPr>
        <w:t>Kontaktní osobou ve věcech realizace předmětu této Smlouvy včetně kontrol na místě</w:t>
      </w:r>
      <w:r w:rsidR="00F3570A">
        <w:rPr>
          <w:rFonts w:cs="Arial"/>
          <w:iCs/>
          <w:sz w:val="20"/>
          <w:szCs w:val="20"/>
        </w:rPr>
        <w:t>,</w:t>
      </w:r>
      <w:r w:rsidR="00F3570A" w:rsidRPr="00F3570A">
        <w:rPr>
          <w:rFonts w:cs="Arial"/>
          <w:iCs/>
          <w:sz w:val="20"/>
          <w:szCs w:val="20"/>
        </w:rPr>
        <w:t xml:space="preserve"> </w:t>
      </w:r>
      <w:r w:rsidR="00F3570A" w:rsidRPr="008B47D8">
        <w:rPr>
          <w:rFonts w:cs="Arial"/>
          <w:iCs/>
          <w:sz w:val="20"/>
          <w:szCs w:val="20"/>
        </w:rPr>
        <w:t xml:space="preserve">neoznámí-li Poskytovatel Objednateli jinak, je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UCHAZEČ]</w:t>
      </w:r>
      <w:r w:rsidR="00F3570A" w:rsidRPr="008B47D8">
        <w:rPr>
          <w:rFonts w:cs="Arial"/>
          <w:iCs/>
          <w:sz w:val="20"/>
          <w:szCs w:val="20"/>
        </w:rPr>
        <w:t xml:space="preserve">, e-mail: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F3570A" w:rsidRPr="008B47D8">
        <w:rPr>
          <w:rFonts w:cs="Arial"/>
          <w:iCs/>
          <w:sz w:val="20"/>
          <w:szCs w:val="20"/>
        </w:rPr>
        <w:t>]</w:t>
      </w:r>
      <w:r w:rsidR="00F3570A">
        <w:rPr>
          <w:rFonts w:cs="Arial"/>
          <w:iCs/>
          <w:sz w:val="20"/>
          <w:szCs w:val="20"/>
        </w:rPr>
        <w:t xml:space="preserve">, tel.: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F3570A" w:rsidRPr="008B47D8">
        <w:rPr>
          <w:rFonts w:cs="Arial"/>
          <w:iCs/>
          <w:sz w:val="20"/>
          <w:szCs w:val="20"/>
        </w:rPr>
        <w:t>].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E82DCF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5</w:t>
      </w:r>
    </w:p>
    <w:p w:rsidR="00E82DCF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Práva a povinnosti S</w:t>
      </w:r>
      <w:r w:rsidRPr="0036293E">
        <w:rPr>
          <w:rFonts w:cs="Arial"/>
          <w:b/>
          <w:bCs/>
          <w:sz w:val="20"/>
        </w:rPr>
        <w:t>mluvních stran</w:t>
      </w:r>
    </w:p>
    <w:p w:rsidR="00E82DCF" w:rsidRPr="00E82DCF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E82DCF">
        <w:rPr>
          <w:rFonts w:eastAsia="MS Minngs" w:cs="Arial"/>
          <w:sz w:val="20"/>
          <w:szCs w:val="20"/>
        </w:rPr>
        <w:t xml:space="preserve">Smluvní strany jsou povinny vzájemně spolupracovat a poskytovat si veškeré informace, které jsou nebo mohou být důležité pro řádné plnění </w:t>
      </w:r>
      <w:r w:rsidR="00E62803">
        <w:rPr>
          <w:rFonts w:eastAsia="MS Minngs" w:cs="Arial"/>
          <w:sz w:val="20"/>
          <w:szCs w:val="20"/>
        </w:rPr>
        <w:t xml:space="preserve">povinností vyplývajících z </w:t>
      </w:r>
      <w:r w:rsidRPr="00E82DCF">
        <w:rPr>
          <w:rFonts w:eastAsia="MS Minngs" w:cs="Arial"/>
          <w:sz w:val="20"/>
          <w:szCs w:val="20"/>
        </w:rPr>
        <w:t>této Smlouvy.</w:t>
      </w:r>
    </w:p>
    <w:p w:rsidR="00E82DCF" w:rsidRPr="00E82DCF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E82DCF">
        <w:rPr>
          <w:rFonts w:eastAsia="MS Minngs" w:cs="Arial"/>
          <w:sz w:val="20"/>
          <w:szCs w:val="20"/>
        </w:rPr>
        <w:t>Smluvní strany jsou povinny plnit povinnosti vyplývající z této Smlouvy tak, aby nedocházelo k</w:t>
      </w:r>
      <w:r>
        <w:rPr>
          <w:rFonts w:eastAsia="MS Minngs" w:cs="Arial"/>
          <w:sz w:val="20"/>
          <w:szCs w:val="20"/>
        </w:rPr>
        <w:t> </w:t>
      </w:r>
      <w:r w:rsidRPr="00E82DCF">
        <w:rPr>
          <w:rFonts w:eastAsia="MS Minngs" w:cs="Arial"/>
          <w:sz w:val="20"/>
          <w:szCs w:val="20"/>
        </w:rPr>
        <w:t>prodlení s plněním jednotlivých termínů a k p</w:t>
      </w:r>
      <w:r w:rsidR="00E62803">
        <w:rPr>
          <w:rFonts w:eastAsia="MS Minngs" w:cs="Arial"/>
          <w:sz w:val="20"/>
          <w:szCs w:val="20"/>
        </w:rPr>
        <w:t xml:space="preserve">rodlení s </w:t>
      </w:r>
      <w:r w:rsidRPr="00E82DCF">
        <w:rPr>
          <w:rFonts w:eastAsia="MS Minngs" w:cs="Arial"/>
          <w:sz w:val="20"/>
          <w:szCs w:val="20"/>
        </w:rPr>
        <w:t>placením jednotlivých peněžních závazků.</w:t>
      </w:r>
    </w:p>
    <w:p w:rsidR="00E82DCF" w:rsidRPr="00D755BD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>Poskytovatel je povinen z</w:t>
      </w:r>
      <w:r w:rsidR="00FA05A5">
        <w:rPr>
          <w:rFonts w:eastAsia="MS Minngs" w:cs="Arial"/>
          <w:sz w:val="20"/>
          <w:szCs w:val="20"/>
        </w:rPr>
        <w:t>ajistit</w:t>
      </w:r>
      <w:r w:rsidRPr="00D755BD">
        <w:rPr>
          <w:rFonts w:eastAsia="MS Minngs" w:cs="Arial"/>
          <w:sz w:val="20"/>
          <w:szCs w:val="20"/>
        </w:rPr>
        <w:t>, že plnění dle této Smlouvy bude poskytováno v souladu s </w:t>
      </w:r>
      <w:r>
        <w:rPr>
          <w:rFonts w:eastAsia="MS Minngs" w:cs="Arial"/>
          <w:sz w:val="20"/>
          <w:szCs w:val="20"/>
        </w:rPr>
        <w:t xml:space="preserve">touto Smlouvou, </w:t>
      </w:r>
      <w:r w:rsidRPr="00D755BD">
        <w:rPr>
          <w:rFonts w:eastAsia="MS Minngs" w:cs="Arial"/>
          <w:sz w:val="20"/>
          <w:szCs w:val="20"/>
        </w:rPr>
        <w:t>nebude zatíženo jakýmikoli právy třetích osob, zejména takovými, ze kterých by</w:t>
      </w:r>
      <w:r w:rsidR="00541B6D"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pro Objednatele plynuly jakékoliv další finanční nebo jiné nároky ve prospěch třetích osob. V</w:t>
      </w:r>
      <w:r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opačném případě Poskytovatel ponese veškeré důsledky takovéhoto porušení práv třetích osob a zároveň je povinen takové právní vady bez zbytečného odkladu a na svůj náklad odstranit, resp.</w:t>
      </w:r>
      <w:r w:rsidR="00DA0A2A"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zajistit jejich odstranění.</w:t>
      </w:r>
    </w:p>
    <w:p w:rsidR="00E82DCF" w:rsidRPr="00D755BD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je povinen zajistit, že jím poskytované plnění dle této Smlouvy odpovídá všem požadavkům vyplývajícím z platných a účinných právních předpisů či příslušných norem, které se na dané plnění </w:t>
      </w:r>
      <w:r>
        <w:rPr>
          <w:rFonts w:eastAsia="MS Minngs" w:cs="Arial"/>
          <w:sz w:val="20"/>
          <w:szCs w:val="20"/>
        </w:rPr>
        <w:t xml:space="preserve">vztahují. </w:t>
      </w:r>
    </w:p>
    <w:p w:rsidR="00A02759" w:rsidRDefault="00E82DCF" w:rsidP="00A02759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je povinen poskytovat </w:t>
      </w:r>
      <w:r w:rsidR="001D65B3">
        <w:rPr>
          <w:rFonts w:eastAsia="MS Minngs" w:cs="Arial"/>
          <w:sz w:val="20"/>
          <w:szCs w:val="20"/>
        </w:rPr>
        <w:t>plnění</w:t>
      </w:r>
      <w:r w:rsidRPr="00D755BD">
        <w:rPr>
          <w:rFonts w:eastAsia="MS Minngs" w:cs="Arial"/>
          <w:sz w:val="20"/>
          <w:szCs w:val="20"/>
        </w:rPr>
        <w:t xml:space="preserve"> dle této Smlouvy svědomitě, řádně, včas, v náležité kvalitě a dle požadavků Objednatele. Poskytovatel </w:t>
      </w:r>
      <w:r>
        <w:rPr>
          <w:rFonts w:eastAsia="MS Minngs" w:cs="Arial"/>
          <w:sz w:val="20"/>
          <w:szCs w:val="20"/>
        </w:rPr>
        <w:t xml:space="preserve">je </w:t>
      </w:r>
      <w:r w:rsidRPr="00D755BD">
        <w:rPr>
          <w:rFonts w:eastAsia="MS Minngs" w:cs="Arial"/>
          <w:sz w:val="20"/>
          <w:szCs w:val="20"/>
        </w:rPr>
        <w:t xml:space="preserve">povinen bez zbytečného odkladu upozornit Objednatele na skryté překážky nebo na nevhodnost předaných věcí (podkladů) Objednatele či nesprávnost pokynů Objednatele, </w:t>
      </w:r>
      <w:r>
        <w:rPr>
          <w:rFonts w:eastAsia="MS Minngs" w:cs="Arial"/>
          <w:sz w:val="20"/>
          <w:szCs w:val="20"/>
        </w:rPr>
        <w:t xml:space="preserve">zjištěných </w:t>
      </w:r>
      <w:r w:rsidRPr="00D755BD">
        <w:rPr>
          <w:rFonts w:eastAsia="MS Minngs" w:cs="Arial"/>
          <w:sz w:val="20"/>
          <w:szCs w:val="20"/>
        </w:rPr>
        <w:t xml:space="preserve">při vynaložení veškeré odborné péče, jinak </w:t>
      </w:r>
      <w:r>
        <w:rPr>
          <w:rFonts w:eastAsia="MS Minngs" w:cs="Arial"/>
          <w:sz w:val="20"/>
          <w:szCs w:val="20"/>
        </w:rPr>
        <w:t xml:space="preserve">Poskytovatel </w:t>
      </w:r>
      <w:r w:rsidRPr="00D755BD">
        <w:rPr>
          <w:rFonts w:eastAsia="MS Minngs" w:cs="Arial"/>
          <w:sz w:val="20"/>
          <w:szCs w:val="20"/>
        </w:rPr>
        <w:t>odpovídá za</w:t>
      </w:r>
      <w:r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škodu tímto Objednateli způsobenou.</w:t>
      </w:r>
    </w:p>
    <w:p w:rsidR="00A02759" w:rsidRPr="00A02759" w:rsidRDefault="00A02759" w:rsidP="00A02759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ins w:id="8" w:author="Autor">
        <w:r w:rsidRPr="00A02759">
          <w:rPr>
            <w:rFonts w:eastAsia="MS Minngs" w:cs="Arial"/>
            <w:sz w:val="20"/>
          </w:rPr>
          <w:t xml:space="preserve">Poskytovatel je povinen zajistit, že nejméně </w:t>
        </w:r>
        <w:r>
          <w:rPr>
            <w:rFonts w:eastAsia="MS Minngs" w:cs="Arial"/>
            <w:sz w:val="20"/>
          </w:rPr>
          <w:t xml:space="preserve">30 % osob z celkového počtu </w:t>
        </w:r>
        <w:r w:rsidRPr="00A02759">
          <w:rPr>
            <w:rFonts w:eastAsia="MS Minngs" w:cs="Arial"/>
            <w:sz w:val="20"/>
          </w:rPr>
          <w:t xml:space="preserve">pracovníků, kteří se budou podílet na poskytování plnění dle této Smlouvy, pochází z řad </w:t>
        </w:r>
        <w:r>
          <w:rPr>
            <w:rFonts w:eastAsia="MS Minngs" w:cs="Arial"/>
            <w:sz w:val="20"/>
          </w:rPr>
          <w:t>o</w:t>
        </w:r>
        <w:r w:rsidRPr="00A02759">
          <w:rPr>
            <w:rFonts w:eastAsia="MS Minngs" w:cs="Arial"/>
            <w:sz w:val="20"/>
          </w:rPr>
          <w:t xml:space="preserve">sob se zdravotním postižením. </w:t>
        </w:r>
        <w:r>
          <w:rPr>
            <w:rFonts w:eastAsia="MS Minngs" w:cs="Arial"/>
            <w:sz w:val="20"/>
          </w:rPr>
          <w:t xml:space="preserve">Poskytovatel je povinen na základě žádosti Objednatele kdykoli prokázat splnění dané povinnosti s tím, že neplnění dané povinnosti je důvodem pro odstoupení Objednatele od této Smlouvy, vyjma </w:t>
        </w:r>
        <w:r w:rsidR="004838EF">
          <w:rPr>
            <w:rFonts w:eastAsia="MS Minngs" w:cs="Arial"/>
            <w:sz w:val="20"/>
          </w:rPr>
          <w:t xml:space="preserve">odůvodněných </w:t>
        </w:r>
        <w:r>
          <w:rPr>
            <w:rFonts w:eastAsia="MS Minngs" w:cs="Arial"/>
            <w:sz w:val="20"/>
          </w:rPr>
          <w:t>objektivních případů uznaných Objednatelem.</w:t>
        </w:r>
      </w:ins>
    </w:p>
    <w:p w:rsidR="00FA05A5" w:rsidRDefault="001D65B3" w:rsidP="00FA05A5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>
        <w:rPr>
          <w:rFonts w:eastAsia="MS Minngs" w:cs="Arial"/>
          <w:sz w:val="20"/>
        </w:rPr>
        <w:t>Objednatel je povinen umožnit P</w:t>
      </w:r>
      <w:r w:rsidRPr="001D65B3">
        <w:rPr>
          <w:rFonts w:eastAsia="MS Minngs" w:cs="Arial"/>
          <w:sz w:val="20"/>
        </w:rPr>
        <w:t>oskytovateli</w:t>
      </w:r>
      <w:r>
        <w:rPr>
          <w:rFonts w:eastAsia="MS Minngs" w:cs="Arial"/>
          <w:sz w:val="20"/>
        </w:rPr>
        <w:t xml:space="preserve"> a jeho pracovníkům</w:t>
      </w:r>
      <w:r w:rsidRPr="001D65B3">
        <w:rPr>
          <w:rFonts w:eastAsia="MS Minngs" w:cs="Arial"/>
          <w:sz w:val="20"/>
        </w:rPr>
        <w:t xml:space="preserve"> přístup do prostor </w:t>
      </w:r>
      <w:r w:rsidR="00FC4150">
        <w:rPr>
          <w:rFonts w:eastAsia="MS Minngs" w:cs="Arial"/>
          <w:sz w:val="20"/>
        </w:rPr>
        <w:t>Objednatele</w:t>
      </w:r>
      <w:r>
        <w:rPr>
          <w:rFonts w:eastAsia="MS Minngs" w:cs="Arial"/>
          <w:sz w:val="20"/>
        </w:rPr>
        <w:t xml:space="preserve"> </w:t>
      </w:r>
      <w:r w:rsidRPr="001D65B3">
        <w:rPr>
          <w:rFonts w:eastAsia="MS Minngs" w:cs="Arial"/>
          <w:sz w:val="20"/>
        </w:rPr>
        <w:t>v</w:t>
      </w:r>
      <w:r>
        <w:rPr>
          <w:rFonts w:eastAsia="MS Minngs" w:cs="Arial"/>
          <w:sz w:val="20"/>
        </w:rPr>
        <w:t> </w:t>
      </w:r>
      <w:r w:rsidRPr="001D65B3">
        <w:rPr>
          <w:rFonts w:eastAsia="MS Minngs" w:cs="Arial"/>
          <w:sz w:val="20"/>
        </w:rPr>
        <w:t>objekt</w:t>
      </w:r>
      <w:r>
        <w:rPr>
          <w:rFonts w:eastAsia="MS Minngs" w:cs="Arial"/>
          <w:sz w:val="20"/>
        </w:rPr>
        <w:t>ech určených k</w:t>
      </w:r>
      <w:r w:rsidR="00E62803">
        <w:rPr>
          <w:rFonts w:eastAsia="MS Minngs" w:cs="Arial"/>
          <w:sz w:val="20"/>
        </w:rPr>
        <w:t xml:space="preserve"> poskytování</w:t>
      </w:r>
      <w:r>
        <w:rPr>
          <w:rFonts w:eastAsia="MS Minngs" w:cs="Arial"/>
          <w:sz w:val="20"/>
        </w:rPr>
        <w:t xml:space="preserve"> plnění dle této Smlouvy za účelem </w:t>
      </w:r>
      <w:r w:rsidR="00D8293A">
        <w:rPr>
          <w:rFonts w:eastAsia="MS Minngs" w:cs="Arial"/>
          <w:sz w:val="20"/>
        </w:rPr>
        <w:t>poskytnutí plnění dle této Smlouvy.</w:t>
      </w:r>
      <w:r w:rsidRPr="001D65B3">
        <w:rPr>
          <w:rFonts w:eastAsia="MS Minngs" w:cs="Arial"/>
          <w:sz w:val="20"/>
        </w:rPr>
        <w:t xml:space="preserve"> </w:t>
      </w:r>
    </w:p>
    <w:p w:rsidR="00FA05A5" w:rsidRDefault="00FA05A5" w:rsidP="00FA05A5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ins w:id="9" w:author="Autor"/>
          <w:rFonts w:eastAsia="MS Minngs" w:cs="Arial"/>
          <w:sz w:val="20"/>
          <w:szCs w:val="20"/>
        </w:rPr>
      </w:pPr>
      <w:r w:rsidRPr="00FA05A5">
        <w:rPr>
          <w:rFonts w:eastAsia="MS Minngs" w:cs="Arial"/>
          <w:sz w:val="20"/>
          <w:szCs w:val="20"/>
        </w:rPr>
        <w:t xml:space="preserve">V případě, že ze </w:t>
      </w:r>
      <w:r>
        <w:rPr>
          <w:rFonts w:eastAsia="MS Minngs" w:cs="Arial"/>
          <w:sz w:val="20"/>
          <w:szCs w:val="20"/>
        </w:rPr>
        <w:t>strany Poskytovatele</w:t>
      </w:r>
      <w:r w:rsidRPr="00FA05A5">
        <w:rPr>
          <w:rFonts w:eastAsia="MS Minngs" w:cs="Arial"/>
          <w:sz w:val="20"/>
          <w:szCs w:val="20"/>
        </w:rPr>
        <w:t xml:space="preserve"> bude předmět plnění </w:t>
      </w:r>
      <w:r>
        <w:rPr>
          <w:rFonts w:eastAsia="MS Minngs" w:cs="Arial"/>
          <w:sz w:val="20"/>
          <w:szCs w:val="20"/>
        </w:rPr>
        <w:t xml:space="preserve">dle této Smlouvy zajištěn prostřednictvím </w:t>
      </w:r>
      <w:ins w:id="10" w:author="Autor">
        <w:r w:rsidR="00A40B04">
          <w:rPr>
            <w:rFonts w:eastAsia="MS Minngs" w:cs="Arial"/>
            <w:sz w:val="20"/>
            <w:szCs w:val="20"/>
          </w:rPr>
          <w:t>SW</w:t>
        </w:r>
      </w:ins>
      <w:r>
        <w:rPr>
          <w:rFonts w:eastAsia="MS Minngs" w:cs="Arial"/>
          <w:sz w:val="20"/>
          <w:szCs w:val="20"/>
        </w:rPr>
        <w:t xml:space="preserve"> t</w:t>
      </w:r>
      <w:r w:rsidRPr="00FA05A5">
        <w:rPr>
          <w:rFonts w:eastAsia="MS Minngs" w:cs="Arial"/>
          <w:sz w:val="20"/>
          <w:szCs w:val="20"/>
        </w:rPr>
        <w:t>iskového řešení</w:t>
      </w:r>
      <w:r>
        <w:rPr>
          <w:rFonts w:eastAsia="MS Minngs" w:cs="Arial"/>
          <w:sz w:val="20"/>
          <w:szCs w:val="20"/>
        </w:rPr>
        <w:t xml:space="preserve"> Poskytovatele</w:t>
      </w:r>
      <w:ins w:id="11" w:author="Autor">
        <w:r w:rsidR="00A40B04">
          <w:rPr>
            <w:rFonts w:eastAsia="MS Minngs" w:cs="Arial"/>
            <w:sz w:val="20"/>
            <w:szCs w:val="20"/>
          </w:rPr>
          <w:t xml:space="preserve"> (dále jen „Tiskové řešení“)</w:t>
        </w:r>
      </w:ins>
      <w:r>
        <w:rPr>
          <w:rFonts w:eastAsia="MS Minngs" w:cs="Arial"/>
          <w:sz w:val="20"/>
          <w:szCs w:val="20"/>
        </w:rPr>
        <w:t>, je po uzavření této S</w:t>
      </w:r>
      <w:r w:rsidRPr="00FA05A5">
        <w:rPr>
          <w:rFonts w:eastAsia="MS Minngs" w:cs="Arial"/>
          <w:sz w:val="20"/>
          <w:szCs w:val="20"/>
        </w:rPr>
        <w:t xml:space="preserve">mlouvy </w:t>
      </w:r>
      <w:r>
        <w:rPr>
          <w:rFonts w:eastAsia="MS Minngs" w:cs="Arial"/>
          <w:sz w:val="20"/>
          <w:szCs w:val="20"/>
        </w:rPr>
        <w:t>Poskytovatel povinen</w:t>
      </w:r>
      <w:r w:rsidRPr="00FA05A5">
        <w:rPr>
          <w:rFonts w:eastAsia="MS Minngs" w:cs="Arial"/>
          <w:sz w:val="20"/>
          <w:szCs w:val="20"/>
        </w:rPr>
        <w:t xml:space="preserve"> bez zbytečného odkladu předložit </w:t>
      </w:r>
      <w:r>
        <w:rPr>
          <w:rFonts w:eastAsia="MS Minngs" w:cs="Arial"/>
          <w:sz w:val="20"/>
          <w:szCs w:val="20"/>
        </w:rPr>
        <w:t xml:space="preserve">Objednateli </w:t>
      </w:r>
      <w:r w:rsidRPr="00FA05A5">
        <w:rPr>
          <w:rFonts w:eastAsia="MS Minngs" w:cs="Arial"/>
          <w:sz w:val="20"/>
          <w:szCs w:val="20"/>
        </w:rPr>
        <w:t xml:space="preserve">ke schválení technický a bezpečnostní projekt </w:t>
      </w:r>
      <w:r>
        <w:rPr>
          <w:rFonts w:eastAsia="MS Minngs" w:cs="Arial"/>
          <w:sz w:val="20"/>
          <w:szCs w:val="20"/>
        </w:rPr>
        <w:t xml:space="preserve">realizace nasazení a začlenění </w:t>
      </w:r>
      <w:ins w:id="12" w:author="Autor">
        <w:r w:rsidR="00A40B04">
          <w:rPr>
            <w:rFonts w:eastAsia="MS Minngs" w:cs="Arial"/>
            <w:sz w:val="20"/>
            <w:szCs w:val="20"/>
          </w:rPr>
          <w:t>T</w:t>
        </w:r>
      </w:ins>
      <w:del w:id="13" w:author="Autor">
        <w:r w:rsidDel="00A40B04">
          <w:rPr>
            <w:rFonts w:eastAsia="MS Minngs" w:cs="Arial"/>
            <w:sz w:val="20"/>
            <w:szCs w:val="20"/>
          </w:rPr>
          <w:delText>t</w:delText>
        </w:r>
      </w:del>
      <w:r w:rsidRPr="00FA05A5">
        <w:rPr>
          <w:rFonts w:eastAsia="MS Minngs" w:cs="Arial"/>
          <w:sz w:val="20"/>
          <w:szCs w:val="20"/>
        </w:rPr>
        <w:t xml:space="preserve">iskového řešení do prostředí </w:t>
      </w:r>
      <w:r>
        <w:rPr>
          <w:rFonts w:eastAsia="MS Minngs" w:cs="Arial"/>
          <w:sz w:val="20"/>
          <w:szCs w:val="20"/>
        </w:rPr>
        <w:t>Objednatele</w:t>
      </w:r>
      <w:r w:rsidRPr="00FA05A5">
        <w:rPr>
          <w:rFonts w:eastAsia="MS Minngs" w:cs="Arial"/>
          <w:sz w:val="20"/>
          <w:szCs w:val="20"/>
        </w:rPr>
        <w:t>, včetně specifikace požadavků na součinnost a</w:t>
      </w:r>
      <w:r>
        <w:rPr>
          <w:rFonts w:eastAsia="MS Minngs" w:cs="Arial"/>
          <w:sz w:val="20"/>
          <w:szCs w:val="20"/>
        </w:rPr>
        <w:t xml:space="preserve"> způsobu připojení uživatelů </w:t>
      </w:r>
      <w:r>
        <w:rPr>
          <w:rFonts w:eastAsia="MS Minngs" w:cs="Arial"/>
          <w:sz w:val="20"/>
          <w:szCs w:val="20"/>
        </w:rPr>
        <w:lastRenderedPageBreak/>
        <w:t>k</w:t>
      </w:r>
      <w:ins w:id="14" w:author="Autor">
        <w:r w:rsidR="00A40B04">
          <w:rPr>
            <w:rFonts w:eastAsia="MS Minngs" w:cs="Arial"/>
            <w:sz w:val="20"/>
            <w:szCs w:val="20"/>
          </w:rPr>
          <w:t> </w:t>
        </w:r>
      </w:ins>
      <w:del w:id="15" w:author="Autor">
        <w:r w:rsidDel="00A40B04">
          <w:rPr>
            <w:rFonts w:eastAsia="MS Minngs" w:cs="Arial"/>
            <w:sz w:val="20"/>
            <w:szCs w:val="20"/>
          </w:rPr>
          <w:delText xml:space="preserve"> </w:delText>
        </w:r>
      </w:del>
      <w:ins w:id="16" w:author="Autor">
        <w:r w:rsidR="00A40B04">
          <w:rPr>
            <w:rFonts w:eastAsia="MS Minngs" w:cs="Arial"/>
            <w:sz w:val="20"/>
            <w:szCs w:val="20"/>
          </w:rPr>
          <w:t>T</w:t>
        </w:r>
      </w:ins>
      <w:del w:id="17" w:author="Autor">
        <w:r w:rsidDel="00A40B04">
          <w:rPr>
            <w:rFonts w:eastAsia="MS Minngs" w:cs="Arial"/>
            <w:sz w:val="20"/>
            <w:szCs w:val="20"/>
          </w:rPr>
          <w:delText>t</w:delText>
        </w:r>
      </w:del>
      <w:r w:rsidRPr="00FA05A5">
        <w:rPr>
          <w:rFonts w:eastAsia="MS Minngs" w:cs="Arial"/>
          <w:sz w:val="20"/>
          <w:szCs w:val="20"/>
        </w:rPr>
        <w:t>iskovému řešení. Schválení projektu ze</w:t>
      </w:r>
      <w:r>
        <w:rPr>
          <w:rFonts w:eastAsia="MS Minngs" w:cs="Arial"/>
          <w:sz w:val="20"/>
          <w:szCs w:val="20"/>
        </w:rPr>
        <w:t> </w:t>
      </w:r>
      <w:r w:rsidRPr="00FA05A5">
        <w:rPr>
          <w:rFonts w:eastAsia="MS Minngs" w:cs="Arial"/>
          <w:sz w:val="20"/>
          <w:szCs w:val="20"/>
        </w:rPr>
        <w:t xml:space="preserve">strany </w:t>
      </w:r>
      <w:r>
        <w:rPr>
          <w:rFonts w:eastAsia="MS Minngs" w:cs="Arial"/>
          <w:sz w:val="20"/>
          <w:szCs w:val="20"/>
        </w:rPr>
        <w:t xml:space="preserve">Objednatele </w:t>
      </w:r>
      <w:r w:rsidRPr="00FA05A5">
        <w:rPr>
          <w:rFonts w:eastAsia="MS Minngs" w:cs="Arial"/>
          <w:sz w:val="20"/>
          <w:szCs w:val="20"/>
        </w:rPr>
        <w:t xml:space="preserve">je </w:t>
      </w:r>
      <w:r>
        <w:rPr>
          <w:rFonts w:eastAsia="MS Minngs" w:cs="Arial"/>
          <w:sz w:val="20"/>
          <w:szCs w:val="20"/>
        </w:rPr>
        <w:t xml:space="preserve">podmínkou zahájení </w:t>
      </w:r>
      <w:r w:rsidR="004838EF">
        <w:rPr>
          <w:rFonts w:eastAsia="MS Minngs" w:cs="Arial"/>
          <w:sz w:val="20"/>
          <w:szCs w:val="20"/>
        </w:rPr>
        <w:t>implementace</w:t>
      </w:r>
      <w:r>
        <w:rPr>
          <w:rFonts w:eastAsia="MS Minngs" w:cs="Arial"/>
          <w:sz w:val="20"/>
          <w:szCs w:val="20"/>
        </w:rPr>
        <w:t xml:space="preserve"> </w:t>
      </w:r>
      <w:ins w:id="18" w:author="Autor">
        <w:r w:rsidR="00A40B04">
          <w:rPr>
            <w:rFonts w:eastAsia="MS Minngs" w:cs="Arial"/>
            <w:sz w:val="20"/>
            <w:szCs w:val="20"/>
          </w:rPr>
          <w:t>T</w:t>
        </w:r>
      </w:ins>
      <w:del w:id="19" w:author="Autor">
        <w:r w:rsidDel="00A40B04">
          <w:rPr>
            <w:rFonts w:eastAsia="MS Minngs" w:cs="Arial"/>
            <w:sz w:val="20"/>
            <w:szCs w:val="20"/>
          </w:rPr>
          <w:delText>t</w:delText>
        </w:r>
      </w:del>
      <w:r w:rsidRPr="00FA05A5">
        <w:rPr>
          <w:rFonts w:eastAsia="MS Minngs" w:cs="Arial"/>
          <w:sz w:val="20"/>
          <w:szCs w:val="20"/>
        </w:rPr>
        <w:t>iskového řešení do pro</w:t>
      </w:r>
      <w:r>
        <w:rPr>
          <w:rFonts w:eastAsia="MS Minngs" w:cs="Arial"/>
          <w:sz w:val="20"/>
          <w:szCs w:val="20"/>
        </w:rPr>
        <w:t>s</w:t>
      </w:r>
      <w:r w:rsidRPr="00FA05A5">
        <w:rPr>
          <w:rFonts w:eastAsia="MS Minngs" w:cs="Arial"/>
          <w:sz w:val="20"/>
          <w:szCs w:val="20"/>
        </w:rPr>
        <w:t xml:space="preserve">tředí </w:t>
      </w:r>
      <w:r>
        <w:rPr>
          <w:rFonts w:eastAsia="MS Minngs" w:cs="Arial"/>
          <w:sz w:val="20"/>
          <w:szCs w:val="20"/>
        </w:rPr>
        <w:t xml:space="preserve">Objednatele. Do doby než bude případné </w:t>
      </w:r>
      <w:ins w:id="20" w:author="Autor">
        <w:r w:rsidR="00A40B04">
          <w:rPr>
            <w:rFonts w:eastAsia="MS Minngs" w:cs="Arial"/>
            <w:sz w:val="20"/>
            <w:szCs w:val="20"/>
          </w:rPr>
          <w:t>T</w:t>
        </w:r>
      </w:ins>
      <w:del w:id="21" w:author="Autor">
        <w:r w:rsidDel="00A40B04">
          <w:rPr>
            <w:rFonts w:eastAsia="MS Minngs" w:cs="Arial"/>
            <w:sz w:val="20"/>
            <w:szCs w:val="20"/>
          </w:rPr>
          <w:delText>t</w:delText>
        </w:r>
      </w:del>
      <w:r w:rsidRPr="00FA05A5">
        <w:rPr>
          <w:rFonts w:eastAsia="MS Minngs" w:cs="Arial"/>
          <w:sz w:val="20"/>
          <w:szCs w:val="20"/>
        </w:rPr>
        <w:t>iskové řešení do</w:t>
      </w:r>
      <w:ins w:id="22" w:author="Autor">
        <w:r w:rsidR="00A40B04">
          <w:rPr>
            <w:rFonts w:eastAsia="MS Minngs" w:cs="Arial"/>
            <w:sz w:val="20"/>
            <w:szCs w:val="20"/>
          </w:rPr>
          <w:t> </w:t>
        </w:r>
      </w:ins>
      <w:del w:id="23" w:author="Autor">
        <w:r w:rsidRPr="00FA05A5" w:rsidDel="00A40B04">
          <w:rPr>
            <w:rFonts w:eastAsia="MS Minngs" w:cs="Arial"/>
            <w:sz w:val="20"/>
            <w:szCs w:val="20"/>
          </w:rPr>
          <w:delText xml:space="preserve"> </w:delText>
        </w:r>
      </w:del>
      <w:r w:rsidRPr="00FA05A5">
        <w:rPr>
          <w:rFonts w:eastAsia="MS Minngs" w:cs="Arial"/>
          <w:sz w:val="20"/>
          <w:szCs w:val="20"/>
        </w:rPr>
        <w:t>prostředí</w:t>
      </w:r>
      <w:r>
        <w:rPr>
          <w:rFonts w:eastAsia="MS Minngs" w:cs="Arial"/>
          <w:sz w:val="20"/>
          <w:szCs w:val="20"/>
        </w:rPr>
        <w:t xml:space="preserve"> Objednatele</w:t>
      </w:r>
      <w:r w:rsidRPr="00FA05A5">
        <w:rPr>
          <w:rFonts w:eastAsia="MS Minngs" w:cs="Arial"/>
          <w:sz w:val="20"/>
          <w:szCs w:val="20"/>
        </w:rPr>
        <w:t xml:space="preserve"> zavedeno, je</w:t>
      </w:r>
      <w:r>
        <w:rPr>
          <w:rFonts w:eastAsia="MS Minngs" w:cs="Arial"/>
          <w:sz w:val="20"/>
          <w:szCs w:val="20"/>
        </w:rPr>
        <w:t> Poskytovatel</w:t>
      </w:r>
      <w:r w:rsidRPr="00FA05A5">
        <w:rPr>
          <w:rFonts w:eastAsia="MS Minngs" w:cs="Arial"/>
          <w:sz w:val="20"/>
          <w:szCs w:val="20"/>
        </w:rPr>
        <w:t xml:space="preserve"> povinen zajistit servis a provoz </w:t>
      </w:r>
      <w:r>
        <w:rPr>
          <w:rFonts w:eastAsia="MS Minngs" w:cs="Arial"/>
          <w:sz w:val="20"/>
          <w:szCs w:val="20"/>
        </w:rPr>
        <w:t>zařízení jiným vhodným způsobem.</w:t>
      </w:r>
    </w:p>
    <w:p w:rsidR="00D926EA" w:rsidRPr="00D926EA" w:rsidRDefault="00D926EA" w:rsidP="00D926EA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ins w:id="24" w:author="Autor"/>
          <w:rFonts w:eastAsia="MS Minngs" w:cs="Arial"/>
          <w:sz w:val="20"/>
          <w:szCs w:val="20"/>
        </w:rPr>
      </w:pPr>
      <w:ins w:id="25" w:author="Autor">
        <w:r w:rsidRPr="00D926EA">
          <w:rPr>
            <w:rFonts w:eastAsia="MS Minngs" w:cs="Arial"/>
            <w:sz w:val="20"/>
            <w:szCs w:val="20"/>
          </w:rPr>
          <w:t xml:space="preserve">V případě, že ze strany Poskytovatele bude předmět plnění dle této Smlouvy zajištěn prostřednictvím  </w:t>
        </w:r>
        <w:r w:rsidR="00A40B04">
          <w:rPr>
            <w:rFonts w:eastAsia="MS Minngs" w:cs="Arial"/>
            <w:sz w:val="20"/>
            <w:szCs w:val="20"/>
          </w:rPr>
          <w:t>T</w:t>
        </w:r>
        <w:del w:id="26" w:author="Autor">
          <w:r w:rsidRPr="00D926EA" w:rsidDel="00A40B04">
            <w:rPr>
              <w:rFonts w:eastAsia="MS Minngs" w:cs="Arial"/>
              <w:sz w:val="20"/>
              <w:szCs w:val="20"/>
            </w:rPr>
            <w:delText>t</w:delText>
          </w:r>
        </w:del>
        <w:r w:rsidRPr="00D926EA">
          <w:rPr>
            <w:rFonts w:eastAsia="MS Minngs" w:cs="Arial"/>
            <w:sz w:val="20"/>
            <w:szCs w:val="20"/>
          </w:rPr>
          <w:t>iskového řešení Poskytovatele</w:t>
        </w:r>
        <w:r>
          <w:rPr>
            <w:rFonts w:eastAsia="MS Minngs" w:cs="Arial"/>
            <w:sz w:val="20"/>
            <w:szCs w:val="20"/>
          </w:rPr>
          <w:t xml:space="preserve">, </w:t>
        </w:r>
        <w:r w:rsidRPr="00D926EA">
          <w:rPr>
            <w:rFonts w:eastAsiaTheme="minorHAnsi" w:cs="Arial"/>
            <w:sz w:val="20"/>
            <w:szCs w:val="20"/>
            <w:lang w:eastAsia="en-US"/>
          </w:rPr>
          <w:t>kter</w:t>
        </w:r>
        <w:r>
          <w:rPr>
            <w:rFonts w:eastAsiaTheme="minorHAnsi" w:cs="Arial"/>
            <w:sz w:val="20"/>
            <w:szCs w:val="20"/>
            <w:lang w:eastAsia="en-US"/>
          </w:rPr>
          <w:t>é</w:t>
        </w:r>
        <w:r w:rsidRPr="00D926EA">
          <w:rPr>
            <w:rFonts w:eastAsiaTheme="minorHAnsi" w:cs="Arial"/>
            <w:sz w:val="20"/>
            <w:szCs w:val="20"/>
            <w:lang w:eastAsia="en-US"/>
          </w:rPr>
          <w:t xml:space="preserve"> </w:t>
        </w:r>
        <w:r>
          <w:rPr>
            <w:rFonts w:eastAsiaTheme="minorHAnsi" w:cs="Arial"/>
            <w:sz w:val="20"/>
            <w:szCs w:val="20"/>
            <w:lang w:eastAsia="en-US"/>
          </w:rPr>
          <w:t>bude</w:t>
        </w:r>
        <w:r w:rsidRPr="00D926EA">
          <w:rPr>
            <w:rFonts w:eastAsiaTheme="minorHAnsi" w:cs="Arial"/>
            <w:sz w:val="20"/>
            <w:szCs w:val="20"/>
            <w:lang w:eastAsia="en-US"/>
          </w:rPr>
          <w:t xml:space="preserve"> instalován</w:t>
        </w:r>
        <w:r>
          <w:rPr>
            <w:rFonts w:eastAsiaTheme="minorHAnsi" w:cs="Arial"/>
            <w:sz w:val="20"/>
            <w:szCs w:val="20"/>
            <w:lang w:eastAsia="en-US"/>
          </w:rPr>
          <w:t>o</w:t>
        </w:r>
        <w:r w:rsidRPr="00D926EA">
          <w:rPr>
            <w:rFonts w:eastAsiaTheme="minorHAnsi" w:cs="Arial"/>
            <w:sz w:val="20"/>
            <w:szCs w:val="20"/>
            <w:lang w:eastAsia="en-US"/>
          </w:rPr>
          <w:t xml:space="preserve"> v IT prostředí </w:t>
        </w:r>
        <w:r w:rsidR="00A40B04">
          <w:rPr>
            <w:rFonts w:eastAsiaTheme="minorHAnsi" w:cs="Arial"/>
            <w:sz w:val="20"/>
            <w:szCs w:val="20"/>
            <w:lang w:eastAsia="en-US"/>
          </w:rPr>
          <w:t>Objednatele</w:t>
        </w:r>
        <w:r w:rsidRPr="00D926EA">
          <w:rPr>
            <w:rFonts w:eastAsiaTheme="minorHAnsi" w:cs="Arial"/>
            <w:sz w:val="20"/>
            <w:szCs w:val="20"/>
            <w:lang w:eastAsia="en-US"/>
          </w:rPr>
          <w:t xml:space="preserve">, je </w:t>
        </w:r>
        <w:r>
          <w:rPr>
            <w:rFonts w:eastAsiaTheme="minorHAnsi" w:cs="Arial"/>
            <w:sz w:val="20"/>
            <w:szCs w:val="20"/>
            <w:lang w:eastAsia="en-US"/>
          </w:rPr>
          <w:t>Poskytovatel</w:t>
        </w:r>
        <w:r w:rsidRPr="00D926EA">
          <w:rPr>
            <w:rFonts w:eastAsiaTheme="minorHAnsi" w:cs="Arial"/>
            <w:sz w:val="20"/>
            <w:szCs w:val="20"/>
            <w:lang w:eastAsia="en-US"/>
          </w:rPr>
          <w:t xml:space="preserve"> povinen dodržet veškeré následující požadavky:</w:t>
        </w:r>
        <w:r w:rsidRPr="00D926EA">
          <w:rPr>
            <w:sz w:val="20"/>
            <w:szCs w:val="20"/>
          </w:rPr>
          <w:t xml:space="preserve"> </w:t>
        </w:r>
      </w:ins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ins w:id="27" w:author="Autor"/>
          <w:rFonts w:eastAsiaTheme="minorHAnsi" w:cs="Arial"/>
          <w:sz w:val="20"/>
          <w:lang w:eastAsia="en-US"/>
        </w:rPr>
      </w:pPr>
      <w:ins w:id="28" w:author="Autor">
        <w:r w:rsidRPr="00D926EA">
          <w:rPr>
            <w:rFonts w:eastAsiaTheme="minorHAnsi" w:cs="Arial"/>
            <w:sz w:val="20"/>
            <w:lang w:eastAsia="en-US"/>
          </w:rPr>
          <w:t>dodávané Tiskové řešení musí být v souladu s požadavky na bezpečnostní opatření a bezpečnostní dokumentaci</w:t>
        </w:r>
      </w:ins>
      <w:r w:rsidR="004838EF">
        <w:rPr>
          <w:rFonts w:eastAsiaTheme="minorHAnsi" w:cs="Arial"/>
          <w:sz w:val="20"/>
          <w:lang w:eastAsia="en-US"/>
        </w:rPr>
        <w:t xml:space="preserve"> </w:t>
      </w:r>
      <w:ins w:id="29" w:author="Autor">
        <w:r w:rsidRPr="00D926EA">
          <w:rPr>
            <w:rFonts w:eastAsiaTheme="minorHAnsi" w:cs="Arial"/>
            <w:sz w:val="20"/>
            <w:lang w:eastAsia="en-US"/>
          </w:rPr>
          <w:t xml:space="preserve">dle zákona č. 181/2014 Sb., o kybernetické bezpečnosti a souvisejících předpisů, protože v prostředí </w:t>
        </w:r>
        <w:r w:rsidR="00A40B04">
          <w:rPr>
            <w:rFonts w:eastAsiaTheme="minorHAnsi" w:cs="Arial"/>
            <w:sz w:val="20"/>
            <w:lang w:eastAsia="en-US"/>
          </w:rPr>
          <w:t>Objednatele</w:t>
        </w:r>
        <w:r w:rsidRPr="00D926EA">
          <w:rPr>
            <w:rFonts w:eastAsiaTheme="minorHAnsi" w:cs="Arial"/>
            <w:sz w:val="20"/>
            <w:lang w:eastAsia="en-US"/>
          </w:rPr>
          <w:t xml:space="preserve"> jsou provozovány informační systémy kritické informační infrastruktury a významné informační systémy,</w:t>
        </w:r>
      </w:ins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ins w:id="30" w:author="Autor"/>
          <w:rFonts w:eastAsiaTheme="minorHAnsi" w:cs="Arial"/>
          <w:sz w:val="20"/>
          <w:lang w:eastAsia="en-US"/>
        </w:rPr>
      </w:pPr>
      <w:ins w:id="31" w:author="Autor">
        <w:r w:rsidRPr="00D926EA">
          <w:rPr>
            <w:rFonts w:eastAsiaTheme="minorHAnsi" w:cs="Arial"/>
            <w:sz w:val="20"/>
            <w:lang w:eastAsia="en-US"/>
          </w:rPr>
          <w:t>veškeré serverové instalace musí být provedeny ve virtuálním prostředí Microsoft Hyper-V </w:t>
        </w:r>
        <w:r w:rsidR="00A40B04">
          <w:rPr>
            <w:rFonts w:eastAsiaTheme="minorHAnsi" w:cs="Arial"/>
            <w:sz w:val="20"/>
            <w:lang w:eastAsia="en-US"/>
          </w:rPr>
          <w:t>Objednatele</w:t>
        </w:r>
        <w:r w:rsidRPr="00D926EA">
          <w:rPr>
            <w:rFonts w:eastAsiaTheme="minorHAnsi" w:cs="Arial"/>
            <w:sz w:val="20"/>
            <w:lang w:eastAsia="en-US"/>
          </w:rPr>
          <w:t>,</w:t>
        </w:r>
      </w:ins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ins w:id="32" w:author="Autor"/>
          <w:rFonts w:eastAsiaTheme="minorHAnsi" w:cs="Arial"/>
          <w:sz w:val="20"/>
          <w:lang w:eastAsia="en-US"/>
        </w:rPr>
      </w:pPr>
      <w:ins w:id="33" w:author="Autor">
        <w:r w:rsidRPr="00D926EA">
          <w:rPr>
            <w:rFonts w:eastAsiaTheme="minorHAnsi" w:cs="Arial"/>
            <w:sz w:val="20"/>
            <w:lang w:eastAsia="en-US"/>
          </w:rPr>
          <w:t>pro instalaci Tiskového řešení musí být použit operační systém Microsoft Windows Server 2012 R2,</w:t>
        </w:r>
      </w:ins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ins w:id="34" w:author="Autor"/>
          <w:rFonts w:eastAsiaTheme="minorHAnsi" w:cs="Arial"/>
          <w:sz w:val="20"/>
          <w:lang w:eastAsia="en-US"/>
        </w:rPr>
      </w:pPr>
      <w:ins w:id="35" w:author="Autor">
        <w:r w:rsidRPr="00D926EA">
          <w:rPr>
            <w:rFonts w:eastAsiaTheme="minorHAnsi" w:cs="Arial"/>
            <w:sz w:val="20"/>
            <w:lang w:eastAsia="en-US"/>
          </w:rPr>
          <w:t xml:space="preserve">dodané Tiskové řešení musí být integrováno do prostředí Microsoft Active Directory </w:t>
        </w:r>
        <w:r w:rsidR="00A40B04">
          <w:rPr>
            <w:rFonts w:eastAsiaTheme="minorHAnsi" w:cs="Arial"/>
            <w:sz w:val="20"/>
            <w:lang w:eastAsia="en-US"/>
          </w:rPr>
          <w:t>Objed</w:t>
        </w:r>
        <w:r w:rsidR="004838EF">
          <w:rPr>
            <w:rFonts w:eastAsiaTheme="minorHAnsi" w:cs="Arial"/>
            <w:sz w:val="20"/>
            <w:lang w:eastAsia="en-US"/>
          </w:rPr>
          <w:t>n</w:t>
        </w:r>
        <w:r w:rsidR="00A40B04">
          <w:rPr>
            <w:rFonts w:eastAsiaTheme="minorHAnsi" w:cs="Arial"/>
            <w:sz w:val="20"/>
            <w:lang w:eastAsia="en-US"/>
          </w:rPr>
          <w:t>atele</w:t>
        </w:r>
        <w:r w:rsidRPr="00D926EA">
          <w:rPr>
            <w:rFonts w:eastAsiaTheme="minorHAnsi" w:cs="Arial"/>
            <w:sz w:val="20"/>
            <w:lang w:eastAsia="en-US"/>
          </w:rPr>
          <w:t>,</w:t>
        </w:r>
      </w:ins>
    </w:p>
    <w:p w:rsidR="004838EF" w:rsidRDefault="00D926EA" w:rsidP="004838EF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ins w:id="36" w:author="Autor">
        <w:r w:rsidRPr="00D926EA">
          <w:rPr>
            <w:rFonts w:eastAsiaTheme="minorHAnsi" w:cs="Arial"/>
            <w:sz w:val="20"/>
            <w:lang w:eastAsia="en-US"/>
          </w:rPr>
          <w:t xml:space="preserve">veškeré rozesílání e-mail zpráv musí být zajištěno centrálním poštovním systémem Microsoft Exchange, ke kterému se bude Tiskové řešení autentizovat, </w:t>
        </w:r>
      </w:ins>
    </w:p>
    <w:p w:rsidR="00D926EA" w:rsidRPr="004838EF" w:rsidRDefault="00A40B04" w:rsidP="004838EF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ins w:id="37" w:author="Autor">
        <w:r w:rsidRPr="004838EF">
          <w:rPr>
            <w:rFonts w:eastAsiaTheme="minorHAnsi" w:cs="Arial"/>
            <w:sz w:val="20"/>
            <w:lang w:eastAsia="en-US"/>
          </w:rPr>
          <w:t>Poskytovatel</w:t>
        </w:r>
        <w:r w:rsidR="00D926EA" w:rsidRPr="004838EF">
          <w:rPr>
            <w:rFonts w:eastAsiaTheme="minorHAnsi" w:cs="Arial"/>
            <w:sz w:val="20"/>
            <w:lang w:eastAsia="en-US"/>
          </w:rPr>
          <w:t xml:space="preserve"> je povinen zpracovat provozní dokumentaci dodaného Tiskového řešení.</w:t>
        </w:r>
      </w:ins>
    </w:p>
    <w:p w:rsidR="00FA05A5" w:rsidRPr="00FA05A5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není oprávněn bez předchozího písemného souhlasu </w:t>
      </w:r>
      <w:r>
        <w:rPr>
          <w:rFonts w:eastAsia="MS Minngs" w:cs="Arial"/>
          <w:sz w:val="20"/>
          <w:szCs w:val="20"/>
        </w:rPr>
        <w:t xml:space="preserve">oprávněné </w:t>
      </w:r>
      <w:r w:rsidRPr="00D755BD">
        <w:rPr>
          <w:rFonts w:eastAsia="MS Minngs" w:cs="Arial"/>
          <w:sz w:val="20"/>
          <w:szCs w:val="20"/>
        </w:rPr>
        <w:t xml:space="preserve">osoby Objednatele </w:t>
      </w:r>
      <w:r>
        <w:rPr>
          <w:rFonts w:eastAsia="MS Minngs" w:cs="Arial"/>
          <w:sz w:val="20"/>
          <w:szCs w:val="20"/>
        </w:rPr>
        <w:t>ve věcech realizace předmětu této Smlouvy uvedené v </w:t>
      </w:r>
      <w:r w:rsidR="001D65B3">
        <w:rPr>
          <w:rFonts w:eastAsia="MS Minngs" w:cs="Arial"/>
          <w:sz w:val="20"/>
          <w:szCs w:val="20"/>
        </w:rPr>
        <w:t>čl. 4</w:t>
      </w:r>
      <w:r>
        <w:rPr>
          <w:rFonts w:eastAsia="MS Minngs" w:cs="Arial"/>
          <w:sz w:val="20"/>
          <w:szCs w:val="20"/>
        </w:rPr>
        <w:t xml:space="preserve"> odst.</w:t>
      </w:r>
      <w:r w:rsidRPr="00D755BD">
        <w:rPr>
          <w:rFonts w:eastAsia="MS Minngs" w:cs="Arial"/>
          <w:sz w:val="20"/>
          <w:szCs w:val="20"/>
        </w:rPr>
        <w:t xml:space="preserve"> </w:t>
      </w:r>
      <w:r w:rsidR="001D65B3">
        <w:rPr>
          <w:rFonts w:eastAsia="MS Minngs" w:cs="Arial"/>
          <w:sz w:val="20"/>
          <w:szCs w:val="20"/>
        </w:rPr>
        <w:t>4</w:t>
      </w:r>
      <w:r w:rsidRPr="00D755BD">
        <w:rPr>
          <w:rFonts w:eastAsia="MS Minngs" w:cs="Arial"/>
          <w:sz w:val="20"/>
          <w:szCs w:val="20"/>
        </w:rPr>
        <w:t>.1 této Smlouvy poskytovat plnění dle této Smlouvy prostřednictvím třetí osoby (subdodavatele), s výjimkou subdodavatelů uvedených Poskytovatelem v</w:t>
      </w:r>
      <w:r w:rsidR="00DA0A2A">
        <w:rPr>
          <w:rFonts w:eastAsia="MS Minngs" w:cs="Arial"/>
          <w:sz w:val="20"/>
          <w:szCs w:val="20"/>
        </w:rPr>
        <w:t> Nabídce</w:t>
      </w:r>
      <w:r w:rsidR="00E92E6F">
        <w:rPr>
          <w:rFonts w:eastAsia="MS Minngs" w:cs="Arial"/>
          <w:sz w:val="20"/>
          <w:szCs w:val="20"/>
        </w:rPr>
        <w:t>.</w:t>
      </w:r>
      <w:r w:rsidRPr="00D755BD">
        <w:rPr>
          <w:rFonts w:eastAsia="MS Minngs" w:cs="Arial"/>
          <w:sz w:val="20"/>
          <w:szCs w:val="20"/>
        </w:rPr>
        <w:t xml:space="preserve"> Předchozí písemný souhlas je rovněž nezbytný pro změnu subdodavatele.</w:t>
      </w:r>
      <w:r>
        <w:rPr>
          <w:rFonts w:eastAsia="MS Minngs" w:cs="Arial"/>
          <w:sz w:val="20"/>
          <w:szCs w:val="20"/>
        </w:rPr>
        <w:t xml:space="preserve"> </w:t>
      </w:r>
      <w:r w:rsidRPr="00877885">
        <w:rPr>
          <w:rFonts w:eastAsia="MS Minngs" w:cs="Arial"/>
          <w:sz w:val="20"/>
          <w:szCs w:val="20"/>
        </w:rPr>
        <w:t>V případě užití třetí osoby (subdodavatele) pro</w:t>
      </w:r>
      <w:r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poskytování plnění dle této Smlouvy, resp. jeho části, není Poskytovatel oprávněn zprostit se</w:t>
      </w:r>
      <w:r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odpovědnosti za</w:t>
      </w:r>
      <w:r w:rsidR="001D65B3"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řádné poskytování plnění, tedy odpovídá, jako by plnění poskytoval sám.</w:t>
      </w:r>
      <w:r w:rsidR="00E62803">
        <w:rPr>
          <w:rFonts w:eastAsia="MS Minngs" w:cs="Arial"/>
          <w:sz w:val="20"/>
          <w:szCs w:val="20"/>
        </w:rPr>
        <w:t xml:space="preserve"> Smluvní strany sjednávají, že Objednatelem schválená změna v osobě subdodavatele není důvodem pro uzavření dodatku k této Smlouvě.</w:t>
      </w:r>
    </w:p>
    <w:p w:rsidR="00E82DCF" w:rsidRPr="00B830A5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eastAsia="MS Minngs" w:cs="Arial"/>
          <w:sz w:val="20"/>
          <w:szCs w:val="20"/>
        </w:rPr>
        <w:t xml:space="preserve">Poskytovatel je povinen Objednateli </w:t>
      </w:r>
      <w:r w:rsidR="004000E2" w:rsidRPr="00877885">
        <w:rPr>
          <w:rFonts w:eastAsia="MS Minngs" w:cs="Arial"/>
          <w:sz w:val="20"/>
          <w:szCs w:val="20"/>
        </w:rPr>
        <w:t xml:space="preserve">poskytnout </w:t>
      </w:r>
      <w:r w:rsidRPr="00877885">
        <w:rPr>
          <w:rFonts w:eastAsia="MS Minngs" w:cs="Arial"/>
          <w:sz w:val="20"/>
          <w:szCs w:val="20"/>
        </w:rPr>
        <w:t>součinnost nezbytnou ke splnění povinnosti Objednatele vyplývající z ust. § 147a zákona č. 136/2012 Sb., o veřejných zakázkách, ve znění pozdějších předpisů</w:t>
      </w:r>
      <w:r>
        <w:rPr>
          <w:rFonts w:eastAsia="MS Minngs" w:cs="Arial"/>
          <w:sz w:val="20"/>
          <w:szCs w:val="20"/>
        </w:rPr>
        <w:t>.</w:t>
      </w:r>
    </w:p>
    <w:p w:rsidR="00E82DCF" w:rsidRPr="00591259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cs="Arial"/>
          <w:sz w:val="20"/>
          <w:szCs w:val="20"/>
        </w:rPr>
        <w:t xml:space="preserve">Poskytovatel je oprávněn postoupit tuto Smlouvu dle § 1895 a násl. Občanského zákoníku třetí osobě nebo jiným osobám pouze a výhradně po předchozím písemném souhlasu </w:t>
      </w:r>
      <w:r>
        <w:rPr>
          <w:rFonts w:cs="Arial"/>
          <w:sz w:val="20"/>
          <w:szCs w:val="20"/>
        </w:rPr>
        <w:t xml:space="preserve">oprávněné osoby </w:t>
      </w:r>
      <w:r w:rsidRPr="00877885">
        <w:rPr>
          <w:rFonts w:cs="Arial"/>
          <w:sz w:val="20"/>
          <w:szCs w:val="20"/>
        </w:rPr>
        <w:t>Objednatele</w:t>
      </w:r>
      <w:r>
        <w:rPr>
          <w:rFonts w:cs="Arial"/>
          <w:sz w:val="20"/>
          <w:szCs w:val="20"/>
        </w:rPr>
        <w:t xml:space="preserve"> ve </w:t>
      </w:r>
      <w:r w:rsidR="001D65B3">
        <w:rPr>
          <w:rFonts w:cs="Arial"/>
          <w:sz w:val="20"/>
          <w:szCs w:val="20"/>
        </w:rPr>
        <w:t>věcech smluvních uvedené v čl. 4</w:t>
      </w:r>
      <w:r>
        <w:rPr>
          <w:rFonts w:cs="Arial"/>
          <w:sz w:val="20"/>
          <w:szCs w:val="20"/>
        </w:rPr>
        <w:t xml:space="preserve"> odst. </w:t>
      </w:r>
      <w:r w:rsidR="001D65B3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. 1. této Smlouvy.</w:t>
      </w:r>
    </w:p>
    <w:p w:rsidR="00E82DCF" w:rsidRPr="00C76A5C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cs="Arial"/>
          <w:sz w:val="20"/>
          <w:szCs w:val="20"/>
        </w:rPr>
        <w:t>Poskytovatel je dle ustanovení § 2 písm. e) zákona č. 320/2001 Sb., o finanční kontrole ve</w:t>
      </w:r>
      <w:r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>veřejné správě a o změně některých zákonů, ve znění pozdějších předpisů, osobou povinnou spolupůsobit při výkonu finanční kontroly prováděné v souvislosti s placením zboží nebo služeb z</w:t>
      </w:r>
      <w:r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>veřejných výdajů.</w:t>
      </w:r>
    </w:p>
    <w:p w:rsidR="00DF50B1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38" w:name="_Ref359937099"/>
      <w:bookmarkEnd w:id="3"/>
      <w:r>
        <w:rPr>
          <w:rFonts w:cs="Arial"/>
          <w:b/>
          <w:bCs/>
          <w:sz w:val="20"/>
        </w:rPr>
        <w:t>Článek 6</w:t>
      </w:r>
    </w:p>
    <w:bookmarkEnd w:id="38"/>
    <w:p w:rsidR="00DF50B1" w:rsidRPr="0036293E" w:rsidRDefault="00DF50B1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Odměna </w:t>
      </w:r>
      <w:r w:rsidR="001D65B3">
        <w:rPr>
          <w:rFonts w:cs="Arial"/>
          <w:b/>
          <w:bCs/>
          <w:sz w:val="20"/>
        </w:rPr>
        <w:t>a platební podmínky</w:t>
      </w:r>
    </w:p>
    <w:p w:rsid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bookmarkStart w:id="39" w:name="_Ref263402556"/>
      <w:r>
        <w:rPr>
          <w:rFonts w:cs="Arial"/>
          <w:iCs/>
          <w:sz w:val="20"/>
          <w:szCs w:val="20"/>
        </w:rPr>
        <w:t>Odměna</w:t>
      </w:r>
      <w:r w:rsidRPr="001D65B3">
        <w:rPr>
          <w:rFonts w:cs="Arial"/>
          <w:iCs/>
          <w:sz w:val="20"/>
          <w:szCs w:val="20"/>
        </w:rPr>
        <w:t xml:space="preserve"> za poskytování </w:t>
      </w:r>
      <w:r w:rsidR="00B973C7">
        <w:rPr>
          <w:rFonts w:cs="Arial"/>
          <w:iCs/>
          <w:sz w:val="20"/>
          <w:szCs w:val="20"/>
        </w:rPr>
        <w:t>plnění dle této Smlouvy</w:t>
      </w:r>
      <w:r w:rsidRPr="001D65B3">
        <w:rPr>
          <w:rFonts w:cs="Arial"/>
          <w:iCs/>
          <w:sz w:val="20"/>
          <w:szCs w:val="20"/>
        </w:rPr>
        <w:t xml:space="preserve"> je určena jako jednotková cena představující náklady na</w:t>
      </w:r>
      <w:r>
        <w:rPr>
          <w:rFonts w:cs="Arial"/>
          <w:iCs/>
          <w:sz w:val="20"/>
          <w:szCs w:val="20"/>
        </w:rPr>
        <w:t> </w:t>
      </w:r>
      <w:r w:rsidRPr="001D65B3">
        <w:rPr>
          <w:rFonts w:cs="Arial"/>
          <w:iCs/>
          <w:sz w:val="20"/>
          <w:szCs w:val="20"/>
        </w:rPr>
        <w:t>pořízení jedné stránky formátu A4 černobíle nebo bar</w:t>
      </w:r>
      <w:r>
        <w:rPr>
          <w:rFonts w:cs="Arial"/>
          <w:iCs/>
          <w:sz w:val="20"/>
          <w:szCs w:val="20"/>
        </w:rPr>
        <w:t>evně (dále jen „</w:t>
      </w:r>
      <w:r w:rsidRPr="00E62803">
        <w:rPr>
          <w:rFonts w:cs="Arial"/>
          <w:b/>
          <w:i/>
          <w:iCs/>
          <w:sz w:val="20"/>
          <w:szCs w:val="20"/>
        </w:rPr>
        <w:t>servisní klik</w:t>
      </w:r>
      <w:r>
        <w:rPr>
          <w:rFonts w:cs="Arial"/>
          <w:iCs/>
          <w:sz w:val="20"/>
          <w:szCs w:val="20"/>
        </w:rPr>
        <w:t>“) s tím, že odměna</w:t>
      </w:r>
      <w:r w:rsidRPr="001D65B3">
        <w:rPr>
          <w:rFonts w:cs="Arial"/>
          <w:iCs/>
          <w:sz w:val="20"/>
          <w:szCs w:val="20"/>
        </w:rPr>
        <w:t xml:space="preserve"> za</w:t>
      </w:r>
      <w:r>
        <w:rPr>
          <w:rFonts w:cs="Arial"/>
          <w:iCs/>
          <w:sz w:val="20"/>
          <w:szCs w:val="20"/>
        </w:rPr>
        <w:t> </w:t>
      </w:r>
      <w:r w:rsidRPr="001D65B3">
        <w:rPr>
          <w:rFonts w:cs="Arial"/>
          <w:iCs/>
          <w:sz w:val="20"/>
          <w:szCs w:val="20"/>
        </w:rPr>
        <w:t xml:space="preserve">pořízení stránky formátu A3 je stanovena jako 2x A4 (2x servisní klik).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iCs/>
          <w:sz w:val="20"/>
          <w:szCs w:val="20"/>
        </w:rPr>
        <w:lastRenderedPageBreak/>
        <w:t xml:space="preserve">Jednotková cena za pořízení A4 černobíle zůstává totožná, bez ohledu na skutečnost, na kterém typu Tiskového zařízení byla vytisknuta (tzn. výše odměny za jednu stránku A4 </w:t>
      </w:r>
      <w:r w:rsidR="00E62803">
        <w:rPr>
          <w:rFonts w:cs="Arial"/>
          <w:iCs/>
          <w:sz w:val="20"/>
          <w:szCs w:val="20"/>
        </w:rPr>
        <w:t>černobíle je totožná pro veškerá</w:t>
      </w:r>
      <w:r w:rsidRPr="001D65B3">
        <w:rPr>
          <w:rFonts w:cs="Arial"/>
          <w:iCs/>
          <w:sz w:val="20"/>
          <w:szCs w:val="20"/>
        </w:rPr>
        <w:t xml:space="preserve"> Tisková zařízení).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sz w:val="20"/>
          <w:szCs w:val="20"/>
        </w:rPr>
        <w:t xml:space="preserve">Jednotková cena za pořízení A4 černobíle </w:t>
      </w:r>
      <w:r>
        <w:rPr>
          <w:rFonts w:cs="Arial"/>
          <w:sz w:val="20"/>
          <w:szCs w:val="20"/>
        </w:rPr>
        <w:t>(</w:t>
      </w:r>
      <w:r w:rsidR="00541B6D">
        <w:rPr>
          <w:rFonts w:cs="Arial"/>
          <w:sz w:val="20"/>
          <w:szCs w:val="20"/>
        </w:rPr>
        <w:t xml:space="preserve">1x </w:t>
      </w:r>
      <w:r>
        <w:rPr>
          <w:rFonts w:cs="Arial"/>
          <w:sz w:val="20"/>
          <w:szCs w:val="20"/>
        </w:rPr>
        <w:t xml:space="preserve">černobílá servisní klik) </w:t>
      </w:r>
      <w:r w:rsidR="000C31C4" w:rsidRPr="00503EF6">
        <w:rPr>
          <w:rFonts w:cs="Arial"/>
          <w:sz w:val="20"/>
          <w:szCs w:val="20"/>
        </w:rPr>
        <w:t xml:space="preserve">dle této </w:t>
      </w:r>
      <w:r w:rsidR="00522E41" w:rsidRPr="00503EF6">
        <w:rPr>
          <w:rFonts w:cs="Arial"/>
          <w:sz w:val="20"/>
          <w:szCs w:val="20"/>
        </w:rPr>
        <w:t>Smlouvy</w:t>
      </w:r>
      <w:r w:rsidR="00522E41">
        <w:rPr>
          <w:rFonts w:cs="Arial"/>
          <w:sz w:val="20"/>
          <w:szCs w:val="20"/>
        </w:rPr>
        <w:t xml:space="preserve"> </w:t>
      </w:r>
      <w:r w:rsidR="003B7458">
        <w:rPr>
          <w:rFonts w:cs="Arial"/>
          <w:sz w:val="20"/>
          <w:szCs w:val="20"/>
        </w:rPr>
        <w:t>bez</w:t>
      </w:r>
      <w:r w:rsidR="00C10822">
        <w:rPr>
          <w:rFonts w:cs="Arial"/>
          <w:sz w:val="20"/>
          <w:szCs w:val="20"/>
        </w:rPr>
        <w:t> </w:t>
      </w:r>
      <w:r w:rsidR="003B7458">
        <w:rPr>
          <w:rFonts w:cs="Arial"/>
          <w:sz w:val="20"/>
          <w:szCs w:val="20"/>
        </w:rPr>
        <w:t>DPH</w:t>
      </w:r>
      <w:r w:rsidR="003B7458" w:rsidRPr="003B7458">
        <w:rPr>
          <w:rFonts w:cs="Arial"/>
          <w:sz w:val="20"/>
          <w:szCs w:val="20"/>
        </w:rPr>
        <w:t xml:space="preserve"> </w:t>
      </w:r>
      <w:r w:rsidR="00522E41" w:rsidRPr="003B7458">
        <w:rPr>
          <w:rFonts w:cs="Arial"/>
          <w:sz w:val="20"/>
          <w:szCs w:val="20"/>
        </w:rPr>
        <w:t>činí</w:t>
      </w:r>
      <w:r w:rsidR="00A428E7" w:rsidRPr="003B7458">
        <w:rPr>
          <w:rFonts w:cs="Arial"/>
          <w:sz w:val="20"/>
          <w:szCs w:val="20"/>
        </w:rPr>
        <w:t xml:space="preserve"> </w:t>
      </w:r>
      <w:r w:rsidR="00895C23" w:rsidRPr="00391AE6">
        <w:rPr>
          <w:rFonts w:cs="Arial"/>
          <w:sz w:val="20"/>
          <w:szCs w:val="20"/>
          <w:highlight w:val="yellow"/>
          <w:lang w:eastAsia="en-US"/>
        </w:rPr>
        <w:t>[DOPLNÍ UCHAZEČ]</w:t>
      </w:r>
      <w:r w:rsidR="00A428E7" w:rsidRPr="003B7458">
        <w:rPr>
          <w:rFonts w:cs="Arial"/>
          <w:sz w:val="20"/>
          <w:szCs w:val="20"/>
          <w:highlight w:val="yellow"/>
        </w:rPr>
        <w:t>,</w:t>
      </w:r>
      <w:r w:rsidR="00A428E7" w:rsidRPr="003B7458">
        <w:rPr>
          <w:rFonts w:cs="Arial"/>
          <w:sz w:val="20"/>
          <w:szCs w:val="20"/>
        </w:rPr>
        <w:t>-</w:t>
      </w:r>
      <w:r w:rsidR="00A428E7">
        <w:rPr>
          <w:rFonts w:cs="Arial"/>
          <w:sz w:val="20"/>
          <w:szCs w:val="20"/>
        </w:rPr>
        <w:t xml:space="preserve"> Kč</w:t>
      </w:r>
      <w:r w:rsidR="00C75EFA">
        <w:rPr>
          <w:rFonts w:cs="Arial"/>
          <w:sz w:val="20"/>
          <w:szCs w:val="20"/>
        </w:rPr>
        <w:t xml:space="preserve">, </w:t>
      </w:r>
      <w:r w:rsidR="00A428E7">
        <w:rPr>
          <w:rFonts w:cs="Arial"/>
          <w:sz w:val="20"/>
          <w:szCs w:val="20"/>
        </w:rPr>
        <w:t xml:space="preserve">výše DPH činí </w:t>
      </w:r>
      <w:r w:rsidR="00895C23" w:rsidRPr="00391AE6">
        <w:rPr>
          <w:rFonts w:cs="Arial"/>
          <w:sz w:val="20"/>
          <w:szCs w:val="20"/>
          <w:highlight w:val="yellow"/>
          <w:lang w:eastAsia="en-US"/>
        </w:rPr>
        <w:t>[DOPLNÍ UCHAZEČ]</w:t>
      </w:r>
      <w:r w:rsidR="00A428E7" w:rsidRPr="003B7458">
        <w:rPr>
          <w:rFonts w:cs="Arial"/>
          <w:sz w:val="20"/>
          <w:szCs w:val="20"/>
        </w:rPr>
        <w:t>,-</w:t>
      </w:r>
      <w:r w:rsidR="00A428E7">
        <w:rPr>
          <w:rFonts w:cs="Arial"/>
          <w:sz w:val="20"/>
          <w:szCs w:val="20"/>
        </w:rPr>
        <w:t xml:space="preserve"> Kč a </w:t>
      </w:r>
      <w:r>
        <w:rPr>
          <w:rFonts w:cs="Arial"/>
          <w:sz w:val="20"/>
          <w:szCs w:val="20"/>
        </w:rPr>
        <w:t>j</w:t>
      </w:r>
      <w:r w:rsidRPr="001D65B3">
        <w:rPr>
          <w:rFonts w:cs="Arial"/>
          <w:sz w:val="20"/>
          <w:szCs w:val="20"/>
        </w:rPr>
        <w:t>ednotková cena za</w:t>
      </w:r>
      <w:r>
        <w:rPr>
          <w:rFonts w:cs="Arial"/>
          <w:sz w:val="20"/>
          <w:szCs w:val="20"/>
        </w:rPr>
        <w:t> </w:t>
      </w:r>
      <w:r w:rsidRPr="001D65B3">
        <w:rPr>
          <w:rFonts w:cs="Arial"/>
          <w:sz w:val="20"/>
          <w:szCs w:val="20"/>
        </w:rPr>
        <w:t xml:space="preserve">pořízení A4 černobíle </w:t>
      </w:r>
      <w:r w:rsidR="003B7458">
        <w:rPr>
          <w:rFonts w:cs="Arial"/>
          <w:sz w:val="20"/>
          <w:szCs w:val="20"/>
        </w:rPr>
        <w:t xml:space="preserve">vč. DPH </w:t>
      </w:r>
      <w:r w:rsidR="00A428E7" w:rsidRPr="003B7458">
        <w:rPr>
          <w:rFonts w:cs="Arial"/>
          <w:sz w:val="20"/>
          <w:szCs w:val="20"/>
        </w:rPr>
        <w:t xml:space="preserve">činí </w:t>
      </w:r>
      <w:r w:rsidR="00895C23" w:rsidRPr="003B7458">
        <w:rPr>
          <w:rFonts w:cs="Arial"/>
          <w:sz w:val="20"/>
          <w:szCs w:val="20"/>
          <w:highlight w:val="yellow"/>
          <w:lang w:val="en-US" w:eastAsia="en-US"/>
        </w:rPr>
        <w:t>[DOPLNÍ UCHAZEČ]</w:t>
      </w:r>
      <w:r w:rsidR="003B7458">
        <w:rPr>
          <w:rFonts w:cs="Arial"/>
          <w:sz w:val="20"/>
          <w:szCs w:val="20"/>
        </w:rPr>
        <w:t>,</w:t>
      </w:r>
      <w:r w:rsidR="00A428E7" w:rsidRPr="003B7458">
        <w:rPr>
          <w:rFonts w:cs="Arial"/>
          <w:sz w:val="20"/>
          <w:szCs w:val="20"/>
        </w:rPr>
        <w:t>-</w:t>
      </w:r>
      <w:r w:rsidR="00A428E7">
        <w:rPr>
          <w:rFonts w:cs="Arial"/>
          <w:sz w:val="20"/>
          <w:szCs w:val="20"/>
        </w:rPr>
        <w:t xml:space="preserve"> Kč</w:t>
      </w:r>
      <w:r w:rsidR="003B7458">
        <w:rPr>
          <w:rFonts w:cs="Arial"/>
          <w:sz w:val="20"/>
          <w:szCs w:val="20"/>
        </w:rPr>
        <w:t>.</w:t>
      </w:r>
      <w:r w:rsidR="00A428E7">
        <w:rPr>
          <w:rFonts w:cs="Arial"/>
          <w:sz w:val="20"/>
          <w:szCs w:val="20"/>
        </w:rPr>
        <w:t xml:space="preserve">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iCs/>
          <w:sz w:val="20"/>
        </w:rPr>
        <w:t xml:space="preserve">Jednotková cena za pořízení A4 </w:t>
      </w:r>
      <w:r>
        <w:rPr>
          <w:rFonts w:cs="Arial"/>
          <w:iCs/>
          <w:sz w:val="20"/>
        </w:rPr>
        <w:t>barevně</w:t>
      </w:r>
      <w:r w:rsidRPr="001D65B3">
        <w:rPr>
          <w:rFonts w:cs="Arial"/>
          <w:iCs/>
          <w:sz w:val="20"/>
        </w:rPr>
        <w:t xml:space="preserve"> (</w:t>
      </w:r>
      <w:r w:rsidR="00541B6D">
        <w:rPr>
          <w:rFonts w:cs="Arial"/>
          <w:iCs/>
          <w:sz w:val="20"/>
        </w:rPr>
        <w:t xml:space="preserve">1x </w:t>
      </w:r>
      <w:r>
        <w:rPr>
          <w:rFonts w:cs="Arial"/>
          <w:iCs/>
          <w:sz w:val="20"/>
        </w:rPr>
        <w:t xml:space="preserve">barevný </w:t>
      </w:r>
      <w:r w:rsidRPr="001D65B3">
        <w:rPr>
          <w:rFonts w:cs="Arial"/>
          <w:iCs/>
          <w:sz w:val="20"/>
        </w:rPr>
        <w:t xml:space="preserve">servisní klik) dle této Smlouvy bez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 xml:space="preserve">,- Kč, výše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>,- Kč a jednotková cena za</w:t>
      </w:r>
      <w:r>
        <w:rPr>
          <w:rFonts w:cs="Arial"/>
          <w:iCs/>
          <w:sz w:val="20"/>
        </w:rPr>
        <w:t> </w:t>
      </w:r>
      <w:r w:rsidRPr="001D65B3">
        <w:rPr>
          <w:rFonts w:cs="Arial"/>
          <w:iCs/>
          <w:sz w:val="20"/>
        </w:rPr>
        <w:t xml:space="preserve">pořízení A4 </w:t>
      </w:r>
      <w:r>
        <w:rPr>
          <w:rFonts w:cs="Arial"/>
          <w:iCs/>
          <w:sz w:val="20"/>
        </w:rPr>
        <w:t xml:space="preserve">barevně </w:t>
      </w:r>
      <w:r w:rsidRPr="001D65B3">
        <w:rPr>
          <w:rFonts w:cs="Arial"/>
          <w:iCs/>
          <w:sz w:val="20"/>
        </w:rPr>
        <w:t xml:space="preserve">vč.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 xml:space="preserve">,- Kč. </w:t>
      </w:r>
    </w:p>
    <w:p w:rsid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Celková výše odměny za předpokládané množství servisních kliků (černobíle i barevně) je </w:t>
      </w:r>
      <w:r w:rsidR="00FC4150">
        <w:rPr>
          <w:rFonts w:cs="Arial"/>
          <w:iCs/>
          <w:sz w:val="20"/>
          <w:szCs w:val="20"/>
        </w:rPr>
        <w:t>uvedena</w:t>
      </w:r>
      <w:r>
        <w:rPr>
          <w:rFonts w:cs="Arial"/>
          <w:iCs/>
          <w:sz w:val="20"/>
          <w:szCs w:val="20"/>
        </w:rPr>
        <w:t xml:space="preserve"> v příloze č. 3 této Smlouvy, která tvoří její nedílnou součást.</w:t>
      </w:r>
    </w:p>
    <w:p w:rsidR="001D65B3" w:rsidRDefault="005B19A5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eastAsia="MS Minngs" w:cs="Arial"/>
          <w:sz w:val="20"/>
          <w:szCs w:val="20"/>
        </w:rPr>
        <w:t xml:space="preserve">Poskytovatel prohlašuje, že </w:t>
      </w:r>
      <w:r w:rsidR="005D2C16">
        <w:rPr>
          <w:rFonts w:eastAsia="MS Minngs" w:cs="Arial"/>
          <w:sz w:val="20"/>
          <w:szCs w:val="20"/>
        </w:rPr>
        <w:t>jednotkové ceny za servisní klik dle této Smlouvy jsou stanoveny</w:t>
      </w:r>
      <w:r w:rsidRPr="001D65B3">
        <w:rPr>
          <w:rFonts w:eastAsia="MS Minngs" w:cs="Arial"/>
          <w:sz w:val="20"/>
          <w:szCs w:val="20"/>
        </w:rPr>
        <w:t xml:space="preserve"> správně a dostatečně. </w:t>
      </w:r>
      <w:r w:rsidR="00112CF1" w:rsidRPr="001D65B3">
        <w:rPr>
          <w:rFonts w:eastAsia="MS Minngs" w:cs="Arial"/>
          <w:sz w:val="20"/>
          <w:szCs w:val="20"/>
        </w:rPr>
        <w:t>Poskytovatel</w:t>
      </w:r>
      <w:r w:rsidRPr="001D65B3">
        <w:rPr>
          <w:rFonts w:eastAsia="MS Minngs" w:cs="Arial"/>
          <w:sz w:val="20"/>
          <w:szCs w:val="20"/>
        </w:rPr>
        <w:t xml:space="preserve"> </w:t>
      </w:r>
      <w:r w:rsidR="00112CF1" w:rsidRPr="001D65B3">
        <w:rPr>
          <w:rFonts w:eastAsia="MS Minngs" w:cs="Arial"/>
          <w:sz w:val="20"/>
          <w:szCs w:val="20"/>
        </w:rPr>
        <w:t>dále</w:t>
      </w:r>
      <w:r w:rsidRPr="001D65B3">
        <w:rPr>
          <w:rFonts w:eastAsia="MS Minngs" w:cs="Arial"/>
          <w:sz w:val="20"/>
          <w:szCs w:val="20"/>
        </w:rPr>
        <w:t xml:space="preserve"> prohlašuje, že </w:t>
      </w:r>
      <w:r w:rsidR="001D65B3" w:rsidRPr="001D65B3">
        <w:rPr>
          <w:rFonts w:cs="Arial"/>
          <w:iCs/>
          <w:sz w:val="20"/>
          <w:szCs w:val="20"/>
        </w:rPr>
        <w:t>jednotkové ceny za servisní klik zahrnují veškeré n</w:t>
      </w:r>
      <w:r w:rsidR="005D2C16">
        <w:rPr>
          <w:rFonts w:cs="Arial"/>
          <w:iCs/>
          <w:sz w:val="20"/>
          <w:szCs w:val="20"/>
        </w:rPr>
        <w:t>áklady P</w:t>
      </w:r>
      <w:r w:rsidR="001D65B3" w:rsidRPr="001D65B3">
        <w:rPr>
          <w:rFonts w:cs="Arial"/>
          <w:iCs/>
          <w:sz w:val="20"/>
          <w:szCs w:val="20"/>
        </w:rPr>
        <w:t>oskyt</w:t>
      </w:r>
      <w:r w:rsidR="005D2C16">
        <w:rPr>
          <w:rFonts w:cs="Arial"/>
          <w:iCs/>
          <w:sz w:val="20"/>
          <w:szCs w:val="20"/>
        </w:rPr>
        <w:t xml:space="preserve">ovatele spojené s poskytováním </w:t>
      </w:r>
      <w:r w:rsidR="00B973C7">
        <w:rPr>
          <w:rFonts w:cs="Arial"/>
          <w:iCs/>
          <w:sz w:val="20"/>
          <w:szCs w:val="20"/>
        </w:rPr>
        <w:t>plnění</w:t>
      </w:r>
      <w:r w:rsidR="005D2C16">
        <w:rPr>
          <w:rFonts w:cs="Arial"/>
          <w:iCs/>
          <w:sz w:val="20"/>
          <w:szCs w:val="20"/>
        </w:rPr>
        <w:t xml:space="preserve"> Objednateli, zejména pak náklady</w:t>
      </w:r>
      <w:r w:rsidR="001D65B3" w:rsidRPr="001D65B3">
        <w:rPr>
          <w:rFonts w:cs="Arial"/>
          <w:iCs/>
          <w:sz w:val="20"/>
          <w:szCs w:val="20"/>
        </w:rPr>
        <w:t xml:space="preserve"> za</w:t>
      </w:r>
      <w:r w:rsidR="001D65B3">
        <w:rPr>
          <w:rFonts w:cs="Arial"/>
          <w:iCs/>
          <w:sz w:val="20"/>
          <w:szCs w:val="20"/>
        </w:rPr>
        <w:t> </w:t>
      </w:r>
      <w:r w:rsidR="001D65B3" w:rsidRPr="001D65B3">
        <w:rPr>
          <w:rFonts w:cs="Arial"/>
          <w:iCs/>
          <w:sz w:val="20"/>
          <w:szCs w:val="20"/>
        </w:rPr>
        <w:t xml:space="preserve">spotřebované tonery, </w:t>
      </w:r>
      <w:r w:rsidR="005D2C16">
        <w:rPr>
          <w:rFonts w:cs="Arial"/>
          <w:iCs/>
          <w:sz w:val="20"/>
          <w:szCs w:val="20"/>
        </w:rPr>
        <w:t>náklady na</w:t>
      </w:r>
      <w:r w:rsidR="001D65B3" w:rsidRPr="001D65B3">
        <w:rPr>
          <w:rFonts w:cs="Arial"/>
          <w:iCs/>
          <w:sz w:val="20"/>
          <w:szCs w:val="20"/>
        </w:rPr>
        <w:t xml:space="preserve"> veškerou činnost </w:t>
      </w:r>
      <w:r w:rsidR="005D2C16">
        <w:rPr>
          <w:rFonts w:cs="Arial"/>
          <w:iCs/>
          <w:sz w:val="20"/>
          <w:szCs w:val="20"/>
        </w:rPr>
        <w:t>servisních techniků P</w:t>
      </w:r>
      <w:r w:rsidR="001D65B3" w:rsidRPr="001D65B3">
        <w:rPr>
          <w:rFonts w:cs="Arial"/>
          <w:iCs/>
          <w:sz w:val="20"/>
          <w:szCs w:val="20"/>
        </w:rPr>
        <w:t>os</w:t>
      </w:r>
      <w:r w:rsidR="005D2C16">
        <w:rPr>
          <w:rFonts w:cs="Arial"/>
          <w:iCs/>
          <w:sz w:val="20"/>
          <w:szCs w:val="20"/>
        </w:rPr>
        <w:t xml:space="preserve">kytovatele v rámci poskytování </w:t>
      </w:r>
      <w:r w:rsidR="00B973C7">
        <w:rPr>
          <w:rFonts w:cs="Arial"/>
          <w:iCs/>
          <w:sz w:val="20"/>
          <w:szCs w:val="20"/>
        </w:rPr>
        <w:t>plnění</w:t>
      </w:r>
      <w:r w:rsidR="005D2C16">
        <w:rPr>
          <w:rFonts w:cs="Arial"/>
          <w:iCs/>
          <w:sz w:val="20"/>
          <w:szCs w:val="20"/>
        </w:rPr>
        <w:t xml:space="preserve"> vč. dopravy do míst plnění</w:t>
      </w:r>
      <w:r w:rsidR="001D65B3" w:rsidRPr="001D65B3">
        <w:rPr>
          <w:rFonts w:cs="Arial"/>
          <w:iCs/>
          <w:sz w:val="20"/>
          <w:szCs w:val="20"/>
        </w:rPr>
        <w:t>,</w:t>
      </w:r>
      <w:r w:rsidR="005D2C16">
        <w:rPr>
          <w:rFonts w:cs="Arial"/>
          <w:iCs/>
          <w:sz w:val="20"/>
          <w:szCs w:val="20"/>
        </w:rPr>
        <w:t xml:space="preserve"> náklady na </w:t>
      </w:r>
      <w:r w:rsidR="001D65B3" w:rsidRPr="001D65B3">
        <w:rPr>
          <w:rFonts w:cs="Arial"/>
          <w:iCs/>
          <w:sz w:val="20"/>
          <w:szCs w:val="20"/>
        </w:rPr>
        <w:t>veškerý spotřební m</w:t>
      </w:r>
      <w:r w:rsidR="005D2C16">
        <w:rPr>
          <w:rFonts w:cs="Arial"/>
          <w:iCs/>
          <w:sz w:val="20"/>
          <w:szCs w:val="20"/>
        </w:rPr>
        <w:t>ateriál nezbytný k</w:t>
      </w:r>
      <w:r w:rsidR="00B973C7">
        <w:rPr>
          <w:rFonts w:cs="Arial"/>
          <w:iCs/>
          <w:sz w:val="20"/>
          <w:szCs w:val="20"/>
        </w:rPr>
        <w:t> </w:t>
      </w:r>
      <w:r w:rsidR="005D2C16">
        <w:rPr>
          <w:rFonts w:cs="Arial"/>
          <w:iCs/>
          <w:sz w:val="20"/>
          <w:szCs w:val="20"/>
        </w:rPr>
        <w:t>provozování T</w:t>
      </w:r>
      <w:r w:rsidR="00B973C7">
        <w:rPr>
          <w:rFonts w:cs="Arial"/>
          <w:iCs/>
          <w:sz w:val="20"/>
          <w:szCs w:val="20"/>
        </w:rPr>
        <w:t xml:space="preserve">iskových zařízení, příp. </w:t>
      </w:r>
      <w:r w:rsidR="005D2C16">
        <w:rPr>
          <w:rFonts w:cs="Arial"/>
          <w:iCs/>
          <w:sz w:val="20"/>
          <w:szCs w:val="20"/>
        </w:rPr>
        <w:t xml:space="preserve">náklady na </w:t>
      </w:r>
      <w:r w:rsidR="00E92E6F">
        <w:rPr>
          <w:rFonts w:cs="Arial"/>
          <w:iCs/>
          <w:sz w:val="20"/>
          <w:szCs w:val="20"/>
        </w:rPr>
        <w:t>dodání a </w:t>
      </w:r>
      <w:r w:rsidR="00111BF4">
        <w:rPr>
          <w:rFonts w:cs="Arial"/>
          <w:iCs/>
          <w:sz w:val="20"/>
          <w:szCs w:val="20"/>
        </w:rPr>
        <w:t>servisní podporu</w:t>
      </w:r>
      <w:r w:rsidR="00B973C7">
        <w:rPr>
          <w:rFonts w:cs="Arial"/>
          <w:iCs/>
          <w:sz w:val="20"/>
          <w:szCs w:val="20"/>
        </w:rPr>
        <w:t xml:space="preserve"> t</w:t>
      </w:r>
      <w:r w:rsidR="00E92E6F">
        <w:rPr>
          <w:rFonts w:cs="Arial"/>
          <w:iCs/>
          <w:sz w:val="20"/>
          <w:szCs w:val="20"/>
        </w:rPr>
        <w:t xml:space="preserve">iskového řešení </w:t>
      </w:r>
      <w:r w:rsidR="00B973C7">
        <w:rPr>
          <w:rFonts w:cs="Arial"/>
          <w:iCs/>
          <w:sz w:val="20"/>
          <w:szCs w:val="20"/>
        </w:rPr>
        <w:t>Poskytovatele</w:t>
      </w:r>
      <w:r w:rsidR="001D65B3" w:rsidRPr="001D65B3">
        <w:rPr>
          <w:rFonts w:cs="Arial"/>
          <w:iCs/>
          <w:sz w:val="20"/>
          <w:szCs w:val="20"/>
        </w:rPr>
        <w:t>.</w:t>
      </w:r>
    </w:p>
    <w:p w:rsidR="00FA05A5" w:rsidRPr="00FA05A5" w:rsidRDefault="005B19A5" w:rsidP="00FA05A5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eastAsia="MS Minngs" w:cs="Arial"/>
          <w:sz w:val="20"/>
          <w:szCs w:val="20"/>
        </w:rPr>
        <w:t>Poskytovatel prohlašuje, že před uzavřením této Smlouvy přezkoumal a prověřil možnosti a podmínky poskyt</w:t>
      </w:r>
      <w:r w:rsidR="005D2C16">
        <w:rPr>
          <w:rFonts w:eastAsia="MS Minngs" w:cs="Arial"/>
          <w:sz w:val="20"/>
          <w:szCs w:val="20"/>
        </w:rPr>
        <w:t>ován</w:t>
      </w:r>
      <w:r w:rsidRPr="00877885">
        <w:rPr>
          <w:rFonts w:eastAsia="MS Minngs" w:cs="Arial"/>
          <w:sz w:val="20"/>
          <w:szCs w:val="20"/>
        </w:rPr>
        <w:t xml:space="preserve">í plnění dle této Smlouvy a potvrzuje, že jej lze za </w:t>
      </w:r>
      <w:r w:rsidR="005D2C16">
        <w:rPr>
          <w:rFonts w:eastAsia="MS Minngs" w:cs="Arial"/>
          <w:sz w:val="20"/>
          <w:szCs w:val="20"/>
        </w:rPr>
        <w:t>jednotkové ceny</w:t>
      </w:r>
      <w:r w:rsidRPr="00877885">
        <w:rPr>
          <w:rFonts w:eastAsia="MS Minngs" w:cs="Arial"/>
          <w:sz w:val="20"/>
          <w:szCs w:val="20"/>
        </w:rPr>
        <w:t xml:space="preserve"> ve</w:t>
      </w:r>
      <w:r w:rsidR="005D2C16"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 xml:space="preserve">stanovené výši a za stanovených podmínek poskytnout tak, aby </w:t>
      </w:r>
      <w:r w:rsidR="005D2C16">
        <w:rPr>
          <w:rFonts w:eastAsia="MS Minngs" w:cs="Arial"/>
          <w:sz w:val="20"/>
          <w:szCs w:val="20"/>
        </w:rPr>
        <w:t xml:space="preserve">byl naplněn </w:t>
      </w:r>
      <w:r w:rsidRPr="00877885">
        <w:rPr>
          <w:rFonts w:eastAsia="MS Minngs" w:cs="Arial"/>
          <w:sz w:val="20"/>
          <w:szCs w:val="20"/>
        </w:rPr>
        <w:t>účel</w:t>
      </w:r>
      <w:r w:rsidR="005D2C16">
        <w:rPr>
          <w:rFonts w:eastAsia="MS Minngs" w:cs="Arial"/>
          <w:sz w:val="20"/>
          <w:szCs w:val="20"/>
        </w:rPr>
        <w:t xml:space="preserve"> této Smlouvy sledovaný Objednatelem</w:t>
      </w:r>
      <w:r w:rsidRPr="00877885">
        <w:rPr>
          <w:rFonts w:eastAsia="MS Minngs" w:cs="Arial"/>
          <w:sz w:val="20"/>
          <w:szCs w:val="20"/>
        </w:rPr>
        <w:t xml:space="preserve">. </w:t>
      </w:r>
      <w:r w:rsidRPr="00877885">
        <w:rPr>
          <w:rFonts w:cs="Arial"/>
          <w:sz w:val="20"/>
          <w:szCs w:val="20"/>
        </w:rPr>
        <w:t>Poskytovatel tímto na sebe přebírá nebezpečí změny okolností ve</w:t>
      </w:r>
      <w:r w:rsidR="005D2C16"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 xml:space="preserve">smyslu § 1765 odst. 2 </w:t>
      </w:r>
      <w:r w:rsidRPr="00A84E66">
        <w:rPr>
          <w:rFonts w:eastAsia="MS Minngs" w:cs="Arial"/>
          <w:sz w:val="20"/>
          <w:szCs w:val="20"/>
        </w:rPr>
        <w:t>Občanského zákoníku.</w:t>
      </w:r>
    </w:p>
    <w:p w:rsidR="00E7472E" w:rsidRPr="00FA05A5" w:rsidRDefault="00DA0A2A" w:rsidP="00FA05A5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FA05A5">
        <w:rPr>
          <w:rFonts w:cs="Arial"/>
          <w:sz w:val="20"/>
          <w:szCs w:val="20"/>
        </w:rPr>
        <w:t>Poskytovatel prohlašuje, že v</w:t>
      </w:r>
      <w:r w:rsidRPr="00FA05A5">
        <w:rPr>
          <w:rFonts w:cs="Arial"/>
          <w:sz w:val="20"/>
        </w:rPr>
        <w:t xml:space="preserve"> rámci </w:t>
      </w:r>
      <w:r w:rsidR="00B973C7" w:rsidRPr="00FA05A5">
        <w:rPr>
          <w:rFonts w:cs="Arial"/>
          <w:sz w:val="20"/>
        </w:rPr>
        <w:t>jednotkových nabídkových cen za servisní klik dle odst. 6.3 a 6.4 tohoto článku Smlouvy je</w:t>
      </w:r>
      <w:r w:rsidRPr="00FA05A5">
        <w:rPr>
          <w:rFonts w:cs="Arial"/>
          <w:sz w:val="20"/>
        </w:rPr>
        <w:t xml:space="preserve"> kalkulováno s</w:t>
      </w:r>
      <w:ins w:id="40" w:author="Autor">
        <w:r w:rsidR="00A40B04">
          <w:rPr>
            <w:rFonts w:cs="Arial"/>
            <w:sz w:val="20"/>
          </w:rPr>
          <w:t xml:space="preserve"> případným </w:t>
        </w:r>
      </w:ins>
      <w:del w:id="41" w:author="Autor">
        <w:r w:rsidRPr="00FA05A5" w:rsidDel="00A40B04">
          <w:rPr>
            <w:rFonts w:cs="Arial"/>
            <w:sz w:val="20"/>
          </w:rPr>
          <w:delText xml:space="preserve">e </w:delText>
        </w:r>
      </w:del>
      <w:r w:rsidRPr="00FA05A5">
        <w:rPr>
          <w:rFonts w:cs="Arial"/>
          <w:sz w:val="20"/>
        </w:rPr>
        <w:t xml:space="preserve">zavedením </w:t>
      </w:r>
      <w:ins w:id="42" w:author="Autor">
        <w:r w:rsidR="00A40B04">
          <w:rPr>
            <w:rFonts w:cs="Arial"/>
            <w:sz w:val="20"/>
          </w:rPr>
          <w:t>T</w:t>
        </w:r>
      </w:ins>
      <w:del w:id="43" w:author="Autor">
        <w:r w:rsidR="00E7472E" w:rsidRPr="00FA05A5" w:rsidDel="00A40B04">
          <w:rPr>
            <w:rFonts w:cs="Arial"/>
            <w:sz w:val="20"/>
          </w:rPr>
          <w:delText>t</w:delText>
        </w:r>
      </w:del>
      <w:r w:rsidR="00E7472E" w:rsidRPr="00FA05A5">
        <w:rPr>
          <w:rFonts w:cs="Arial"/>
          <w:sz w:val="20"/>
        </w:rPr>
        <w:t>iskového řešení</w:t>
      </w:r>
      <w:del w:id="44" w:author="Autor">
        <w:r w:rsidR="00E7472E" w:rsidRPr="00FA05A5" w:rsidDel="00A40B04">
          <w:rPr>
            <w:rFonts w:cs="Arial"/>
            <w:sz w:val="20"/>
          </w:rPr>
          <w:delText xml:space="preserve"> Objednatele</w:delText>
        </w:r>
      </w:del>
      <w:r w:rsidR="00E7472E" w:rsidRPr="00FA05A5">
        <w:rPr>
          <w:rFonts w:cs="Arial"/>
          <w:sz w:val="20"/>
        </w:rPr>
        <w:t>, kterým bude zavedena správa a monitoring veškerých Tiskových zařízení Objednatele</w:t>
      </w:r>
      <w:del w:id="45" w:author="Autor">
        <w:r w:rsidR="00E7472E" w:rsidRPr="00FA05A5" w:rsidDel="00A40B04">
          <w:rPr>
            <w:rFonts w:cs="Arial"/>
            <w:sz w:val="20"/>
          </w:rPr>
          <w:delText xml:space="preserve"> </w:delText>
        </w:r>
        <w:r w:rsidR="0051023A" w:rsidRPr="00FA05A5" w:rsidDel="00A40B04">
          <w:rPr>
            <w:rFonts w:cs="Arial"/>
            <w:sz w:val="20"/>
          </w:rPr>
          <w:delText xml:space="preserve">nejpozději </w:delText>
        </w:r>
        <w:r w:rsidRPr="00FA05A5" w:rsidDel="00A40B04">
          <w:rPr>
            <w:rFonts w:cs="Arial"/>
            <w:sz w:val="20"/>
          </w:rPr>
          <w:delText>od</w:delText>
        </w:r>
        <w:r w:rsidR="00B973C7" w:rsidRPr="00FA05A5" w:rsidDel="00A40B04">
          <w:rPr>
            <w:rFonts w:cs="Arial"/>
            <w:sz w:val="20"/>
          </w:rPr>
          <w:delText> </w:delText>
        </w:r>
        <w:r w:rsidR="0051023A" w:rsidRPr="00FA05A5" w:rsidDel="00A40B04">
          <w:rPr>
            <w:rFonts w:cs="Arial"/>
            <w:sz w:val="20"/>
          </w:rPr>
          <w:delText>1.1</w:delText>
        </w:r>
        <w:r w:rsidRPr="00FA05A5" w:rsidDel="00A40B04">
          <w:rPr>
            <w:rFonts w:cs="Arial"/>
            <w:sz w:val="20"/>
          </w:rPr>
          <w:delText>.</w:delText>
        </w:r>
        <w:r w:rsidR="0051023A" w:rsidRPr="00FA05A5" w:rsidDel="00A40B04">
          <w:rPr>
            <w:rFonts w:cs="Arial"/>
            <w:sz w:val="20"/>
          </w:rPr>
          <w:delText>2017</w:delText>
        </w:r>
        <w:r w:rsidR="004000E2" w:rsidRPr="00FA05A5" w:rsidDel="00A40B04">
          <w:rPr>
            <w:rFonts w:cs="Arial"/>
            <w:sz w:val="20"/>
          </w:rPr>
          <w:delText xml:space="preserve"> (viz čl. 2 odst. 2.8 této Smlouvy)</w:delText>
        </w:r>
      </w:del>
      <w:r w:rsidR="004000E2" w:rsidRPr="00FA05A5">
        <w:rPr>
          <w:rFonts w:cs="Arial"/>
          <w:sz w:val="20"/>
        </w:rPr>
        <w:t>.</w:t>
      </w:r>
    </w:p>
    <w:p w:rsidR="004000E2" w:rsidRDefault="005D2C16" w:rsidP="004000E2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5D2C16">
        <w:rPr>
          <w:rFonts w:cs="Arial"/>
          <w:sz w:val="20"/>
          <w:szCs w:val="20"/>
        </w:rPr>
        <w:t>Jednotkové ceny za servisní klik</w:t>
      </w:r>
      <w:r w:rsidR="00DB1731" w:rsidRPr="005D2C16">
        <w:rPr>
          <w:rFonts w:cs="Arial"/>
          <w:sz w:val="20"/>
          <w:szCs w:val="20"/>
        </w:rPr>
        <w:t xml:space="preserve"> </w:t>
      </w:r>
      <w:r w:rsidRPr="005D2C16">
        <w:rPr>
          <w:rFonts w:cs="Arial"/>
          <w:sz w:val="20"/>
          <w:szCs w:val="20"/>
        </w:rPr>
        <w:t>dle odst. 6.3 a 6.4 tohoto článku Smlouvy jsou stanoveny jako nejvýše přípustné, bez omezení pokr</w:t>
      </w:r>
      <w:r>
        <w:rPr>
          <w:rFonts w:cs="Arial"/>
          <w:sz w:val="20"/>
          <w:szCs w:val="20"/>
        </w:rPr>
        <w:t xml:space="preserve">ytí strany tonerem jako konečné </w:t>
      </w:r>
      <w:r w:rsidR="00DB1731" w:rsidRPr="005D2C16">
        <w:rPr>
          <w:rFonts w:cs="Arial"/>
          <w:sz w:val="20"/>
          <w:szCs w:val="20"/>
        </w:rPr>
        <w:t>a</w:t>
      </w:r>
      <w:r w:rsidR="00C10822" w:rsidRPr="005D2C16">
        <w:rPr>
          <w:rFonts w:cs="Arial"/>
          <w:sz w:val="20"/>
          <w:szCs w:val="20"/>
        </w:rPr>
        <w:t> </w:t>
      </w:r>
      <w:r w:rsidRPr="005D2C16">
        <w:rPr>
          <w:rFonts w:cs="Arial"/>
          <w:sz w:val="20"/>
          <w:szCs w:val="20"/>
        </w:rPr>
        <w:t>nepřekročitelné</w:t>
      </w:r>
      <w:r w:rsidR="00DB1731" w:rsidRPr="005D2C16">
        <w:rPr>
          <w:rFonts w:cs="Arial"/>
          <w:sz w:val="20"/>
          <w:szCs w:val="20"/>
        </w:rPr>
        <w:t xml:space="preserve"> po celou dobu plnění této Smlouvy, vyjma případu změny sazby </w:t>
      </w:r>
      <w:r w:rsidRPr="005D2C16">
        <w:rPr>
          <w:rFonts w:cs="Arial"/>
          <w:sz w:val="20"/>
          <w:szCs w:val="20"/>
        </w:rPr>
        <w:t>daně z přidané hodnoty,</w:t>
      </w:r>
      <w:r w:rsidR="00DB1731" w:rsidRPr="005D2C16">
        <w:rPr>
          <w:rFonts w:cs="Arial"/>
          <w:sz w:val="20"/>
          <w:szCs w:val="20"/>
        </w:rPr>
        <w:t xml:space="preserve"> a to pouze o</w:t>
      </w:r>
      <w:r>
        <w:rPr>
          <w:rFonts w:cs="Arial"/>
          <w:sz w:val="20"/>
          <w:szCs w:val="20"/>
        </w:rPr>
        <w:t> </w:t>
      </w:r>
      <w:r w:rsidR="00DB1731" w:rsidRPr="005D2C16">
        <w:rPr>
          <w:rFonts w:cs="Arial"/>
          <w:sz w:val="20"/>
          <w:szCs w:val="20"/>
        </w:rPr>
        <w:t>částku odpovídající této změně.</w:t>
      </w:r>
    </w:p>
    <w:p w:rsidR="005D2C16" w:rsidRPr="004000E2" w:rsidRDefault="005D2C16" w:rsidP="004000E2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4000E2">
        <w:rPr>
          <w:rFonts w:cs="Arial"/>
          <w:iCs/>
          <w:sz w:val="20"/>
        </w:rPr>
        <w:t>Poskytovatel je povinen fakturovat za jednotlivá Tisková zařízení a za skutečně provedené servisní kliky v předchozím kalendářním měsíci.</w:t>
      </w:r>
      <w:r w:rsidRPr="005D2C16">
        <w:t xml:space="preserve"> </w:t>
      </w:r>
      <w:r w:rsidRPr="004000E2">
        <w:rPr>
          <w:rFonts w:cs="Arial"/>
          <w:iCs/>
          <w:sz w:val="20"/>
        </w:rPr>
        <w:t xml:space="preserve">Pro účely měsíční fakturace </w:t>
      </w:r>
      <w:r w:rsidR="005F276C" w:rsidRPr="004000E2">
        <w:rPr>
          <w:rFonts w:cs="Arial"/>
          <w:iCs/>
          <w:sz w:val="20"/>
        </w:rPr>
        <w:t>je Poskytovatel povinen použít</w:t>
      </w:r>
      <w:r w:rsidRPr="004000E2">
        <w:rPr>
          <w:rFonts w:cs="Arial"/>
          <w:iCs/>
          <w:sz w:val="20"/>
        </w:rPr>
        <w:t xml:space="preserve"> data o provedených servisních klicích v předchozím k</w:t>
      </w:r>
      <w:r w:rsidR="00467BE3" w:rsidRPr="004000E2">
        <w:rPr>
          <w:rFonts w:cs="Arial"/>
          <w:iCs/>
          <w:sz w:val="20"/>
        </w:rPr>
        <w:t>alendá</w:t>
      </w:r>
      <w:r w:rsidR="004000E2" w:rsidRPr="004000E2">
        <w:rPr>
          <w:rFonts w:cs="Arial"/>
          <w:iCs/>
          <w:sz w:val="20"/>
        </w:rPr>
        <w:t>řním měsíci generovaná v rámci </w:t>
      </w:r>
      <w:del w:id="46" w:author="Autor">
        <w:r w:rsidR="004000E2" w:rsidRPr="004000E2" w:rsidDel="00A40B04">
          <w:rPr>
            <w:rFonts w:cs="Arial"/>
            <w:iCs/>
            <w:sz w:val="20"/>
          </w:rPr>
          <w:delText>t</w:delText>
        </w:r>
        <w:r w:rsidR="00467BE3" w:rsidRPr="004000E2" w:rsidDel="00A40B04">
          <w:rPr>
            <w:rFonts w:cs="Arial"/>
            <w:iCs/>
            <w:sz w:val="20"/>
          </w:rPr>
          <w:delText xml:space="preserve">iskového </w:delText>
        </w:r>
      </w:del>
      <w:ins w:id="47" w:author="Autor">
        <w:r w:rsidR="00A40B04">
          <w:rPr>
            <w:rFonts w:cs="Arial"/>
            <w:iCs/>
            <w:sz w:val="20"/>
          </w:rPr>
          <w:t>T</w:t>
        </w:r>
        <w:r w:rsidR="00A40B04" w:rsidRPr="004000E2">
          <w:rPr>
            <w:rFonts w:cs="Arial"/>
            <w:iCs/>
            <w:sz w:val="20"/>
          </w:rPr>
          <w:t xml:space="preserve">iskového </w:t>
        </w:r>
      </w:ins>
      <w:r w:rsidR="00467BE3" w:rsidRPr="004000E2">
        <w:rPr>
          <w:rFonts w:cs="Arial"/>
          <w:iCs/>
          <w:sz w:val="20"/>
        </w:rPr>
        <w:t xml:space="preserve">řešení </w:t>
      </w:r>
      <w:r w:rsidRPr="004000E2">
        <w:rPr>
          <w:rFonts w:cs="Arial"/>
          <w:iCs/>
          <w:sz w:val="20"/>
        </w:rPr>
        <w:t>Poskytovatele</w:t>
      </w:r>
      <w:r w:rsidR="004000E2" w:rsidRPr="004000E2">
        <w:rPr>
          <w:rFonts w:cs="Arial"/>
          <w:iCs/>
          <w:sz w:val="20"/>
        </w:rPr>
        <w:t xml:space="preserve"> a/nebo</w:t>
      </w:r>
      <w:r w:rsidR="00467BE3" w:rsidRPr="004000E2">
        <w:rPr>
          <w:rFonts w:cs="Arial"/>
          <w:iCs/>
          <w:sz w:val="20"/>
        </w:rPr>
        <w:t xml:space="preserve"> získaná mechanickým odečtem stavu počítadel</w:t>
      </w:r>
      <w:r w:rsidRPr="004000E2">
        <w:rPr>
          <w:rFonts w:cs="Arial"/>
          <w:iCs/>
          <w:sz w:val="20"/>
        </w:rPr>
        <w:t>.</w:t>
      </w:r>
      <w:r w:rsidR="004000E2" w:rsidRPr="004000E2">
        <w:t xml:space="preserve"> </w:t>
      </w:r>
      <w:del w:id="48" w:author="Autor">
        <w:r w:rsidR="0051023A" w:rsidRPr="0051023A" w:rsidDel="00A02759">
          <w:rPr>
            <w:rFonts w:cs="Arial"/>
            <w:iCs/>
            <w:sz w:val="20"/>
          </w:rPr>
          <w:delText>Nejpozději o</w:delText>
        </w:r>
        <w:r w:rsidR="004000E2" w:rsidRPr="004000E2" w:rsidDel="00A02759">
          <w:rPr>
            <w:rFonts w:cs="Arial"/>
            <w:iCs/>
            <w:sz w:val="20"/>
          </w:rPr>
          <w:delText>d</w:delText>
        </w:r>
        <w:r w:rsidR="004000E2" w:rsidDel="00A02759">
          <w:rPr>
            <w:rFonts w:cs="Arial"/>
            <w:iCs/>
            <w:sz w:val="20"/>
          </w:rPr>
          <w:delText> </w:delText>
        </w:r>
        <w:r w:rsidR="0051023A" w:rsidDel="00A02759">
          <w:rPr>
            <w:rFonts w:cs="Arial"/>
            <w:iCs/>
            <w:sz w:val="20"/>
          </w:rPr>
          <w:delText>1.1.2017</w:delText>
        </w:r>
        <w:r w:rsidR="004000E2" w:rsidDel="00A02759">
          <w:rPr>
            <w:rFonts w:cs="Arial"/>
            <w:iCs/>
            <w:sz w:val="20"/>
          </w:rPr>
          <w:delText xml:space="preserve"> budou data o provedených servisních klicích v předchozím kalendářním měsíci generována v rámci tiskového řešení Objednatele </w:delText>
        </w:r>
        <w:r w:rsidR="00E7472E" w:rsidDel="00A02759">
          <w:rPr>
            <w:rFonts w:cs="Arial"/>
            <w:iCs/>
            <w:sz w:val="20"/>
          </w:rPr>
          <w:delText xml:space="preserve"> a předávána Objednatelem Poskytovateli  </w:delText>
        </w:r>
        <w:r w:rsidR="004000E2" w:rsidDel="00A02759">
          <w:rPr>
            <w:rFonts w:cs="Arial"/>
            <w:iCs/>
            <w:sz w:val="20"/>
          </w:rPr>
          <w:delText>s tím, že Poskytovatel bude oprávněn</w:delText>
        </w:r>
        <w:r w:rsidR="00E7472E" w:rsidDel="00A02759">
          <w:rPr>
            <w:rFonts w:cs="Arial"/>
            <w:iCs/>
            <w:sz w:val="20"/>
          </w:rPr>
          <w:delText xml:space="preserve"> </w:delText>
        </w:r>
        <w:r w:rsidR="004000E2" w:rsidDel="00A02759">
          <w:rPr>
            <w:rFonts w:cs="Arial"/>
            <w:iCs/>
            <w:sz w:val="20"/>
          </w:rPr>
          <w:delText xml:space="preserve">provádět průběžnou kontrolu, zda data </w:delText>
        </w:r>
        <w:r w:rsidR="00F63CC9" w:rsidDel="00A02759">
          <w:rPr>
            <w:rFonts w:cs="Arial"/>
            <w:iCs/>
            <w:sz w:val="20"/>
          </w:rPr>
          <w:delText xml:space="preserve">generovaná tiskovým řešením Objednatele </w:delText>
        </w:r>
        <w:r w:rsidR="004000E2" w:rsidDel="00A02759">
          <w:rPr>
            <w:rFonts w:cs="Arial"/>
            <w:iCs/>
            <w:sz w:val="20"/>
          </w:rPr>
          <w:delText>odpovídají skutečnosti.</w:delText>
        </w:r>
      </w:del>
    </w:p>
    <w:p w:rsidR="005F276C" w:rsidRDefault="003B7458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D2C16">
        <w:rPr>
          <w:rFonts w:cs="Arial"/>
          <w:iCs/>
          <w:sz w:val="20"/>
        </w:rPr>
        <w:t>Objednatel je povinen odměnu hradit na základě daňových dokladů vystavovaných Poskytovatelem vždy za předchozí kalendářní měsíc</w:t>
      </w:r>
      <w:r w:rsidR="005D2C16">
        <w:rPr>
          <w:rFonts w:cs="Arial"/>
          <w:iCs/>
          <w:sz w:val="20"/>
        </w:rPr>
        <w:t xml:space="preserve">. </w:t>
      </w:r>
      <w:r w:rsidRPr="005D2C16">
        <w:rPr>
          <w:rFonts w:cs="Arial"/>
          <w:iCs/>
          <w:sz w:val="20"/>
          <w:szCs w:val="20"/>
        </w:rPr>
        <w:t xml:space="preserve">Smluvní strany sjednávají, že </w:t>
      </w:r>
      <w:r w:rsidR="00C10822" w:rsidRPr="005D2C16">
        <w:rPr>
          <w:rFonts w:cs="Arial"/>
          <w:iCs/>
          <w:sz w:val="20"/>
          <w:szCs w:val="20"/>
        </w:rPr>
        <w:t>splatnost daňového</w:t>
      </w:r>
      <w:r w:rsidRPr="005D2C16">
        <w:rPr>
          <w:rFonts w:cs="Arial"/>
          <w:iCs/>
          <w:sz w:val="20"/>
          <w:szCs w:val="20"/>
        </w:rPr>
        <w:t xml:space="preserve"> dokladu činí 30 </w:t>
      </w:r>
      <w:r w:rsidR="004F7260" w:rsidRPr="005D2C16">
        <w:rPr>
          <w:rFonts w:cs="Arial"/>
          <w:iCs/>
          <w:sz w:val="20"/>
          <w:szCs w:val="20"/>
        </w:rPr>
        <w:t xml:space="preserve">kalendářních dnů ode </w:t>
      </w:r>
      <w:r w:rsidR="00C10822" w:rsidRPr="005D2C16">
        <w:rPr>
          <w:rFonts w:cs="Arial"/>
          <w:iCs/>
          <w:sz w:val="20"/>
          <w:szCs w:val="20"/>
        </w:rPr>
        <w:t>dne prokazatelného</w:t>
      </w:r>
      <w:r w:rsidR="004F7260" w:rsidRPr="005D2C16">
        <w:rPr>
          <w:rFonts w:cs="Arial"/>
          <w:iCs/>
          <w:sz w:val="20"/>
          <w:szCs w:val="20"/>
        </w:rPr>
        <w:t xml:space="preserve"> </w:t>
      </w:r>
      <w:r w:rsidR="00C10822" w:rsidRPr="005D2C16">
        <w:rPr>
          <w:rFonts w:cs="Arial"/>
          <w:iCs/>
          <w:sz w:val="20"/>
          <w:szCs w:val="20"/>
        </w:rPr>
        <w:t>doporučení</w:t>
      </w:r>
      <w:r w:rsidR="004F7260" w:rsidRPr="005D2C16">
        <w:rPr>
          <w:rFonts w:cs="Arial"/>
          <w:iCs/>
          <w:sz w:val="20"/>
          <w:szCs w:val="20"/>
        </w:rPr>
        <w:t xml:space="preserve"> do sídla O</w:t>
      </w:r>
      <w:r w:rsidRPr="005D2C16">
        <w:rPr>
          <w:rFonts w:cs="Arial"/>
          <w:iCs/>
          <w:sz w:val="20"/>
          <w:szCs w:val="20"/>
        </w:rPr>
        <w:t>bjednatel</w:t>
      </w:r>
      <w:r w:rsidR="004F7260" w:rsidRPr="005D2C16">
        <w:rPr>
          <w:rFonts w:cs="Arial"/>
          <w:iCs/>
          <w:sz w:val="20"/>
          <w:szCs w:val="20"/>
        </w:rPr>
        <w:t>e</w:t>
      </w:r>
      <w:r w:rsidRPr="005D2C16">
        <w:rPr>
          <w:rFonts w:cs="Arial"/>
          <w:iCs/>
          <w:sz w:val="20"/>
          <w:szCs w:val="20"/>
        </w:rPr>
        <w:t xml:space="preserve">. Daňové doklady musí </w:t>
      </w:r>
      <w:r w:rsidR="004F7260" w:rsidRPr="005D2C16">
        <w:rPr>
          <w:rFonts w:cs="Arial"/>
          <w:iCs/>
          <w:sz w:val="20"/>
          <w:szCs w:val="20"/>
        </w:rPr>
        <w:t>splňovat veškeré n</w:t>
      </w:r>
      <w:r w:rsidRPr="005D2C16">
        <w:rPr>
          <w:rFonts w:cs="Arial"/>
          <w:iCs/>
          <w:sz w:val="20"/>
          <w:szCs w:val="20"/>
        </w:rPr>
        <w:t>áležitosti obsažené v § 11 zákona č.</w:t>
      </w:r>
      <w:r w:rsidR="004F7260" w:rsidRPr="005D2C16">
        <w:rPr>
          <w:rFonts w:cs="Arial"/>
          <w:iCs/>
          <w:sz w:val="20"/>
          <w:szCs w:val="20"/>
        </w:rPr>
        <w:t> </w:t>
      </w:r>
      <w:r w:rsidRPr="005D2C16">
        <w:rPr>
          <w:rFonts w:cs="Arial"/>
          <w:iCs/>
          <w:sz w:val="20"/>
          <w:szCs w:val="20"/>
        </w:rPr>
        <w:t>563/1991 Sb., o účetnictví, ve</w:t>
      </w:r>
      <w:r w:rsidR="005F276C">
        <w:rPr>
          <w:rFonts w:cs="Arial"/>
          <w:iCs/>
          <w:sz w:val="20"/>
          <w:szCs w:val="20"/>
        </w:rPr>
        <w:t> </w:t>
      </w:r>
      <w:r w:rsidRPr="005D2C16">
        <w:rPr>
          <w:rFonts w:cs="Arial"/>
          <w:iCs/>
          <w:sz w:val="20"/>
          <w:szCs w:val="20"/>
        </w:rPr>
        <w:t>znění pozdějších předpisů, § 29 zákona č. 235/2004 Sb., o dani z přidané hodnoty, ve znění pozdějších předpisů</w:t>
      </w:r>
      <w:r w:rsidR="006017DE" w:rsidRPr="005D2C16">
        <w:rPr>
          <w:rFonts w:cs="Arial"/>
          <w:iCs/>
          <w:sz w:val="20"/>
          <w:szCs w:val="20"/>
        </w:rPr>
        <w:t xml:space="preserve"> (dále jen „</w:t>
      </w:r>
      <w:r w:rsidR="006017DE" w:rsidRPr="005D2C16">
        <w:rPr>
          <w:rFonts w:cs="Arial"/>
          <w:b/>
          <w:i/>
          <w:iCs/>
          <w:sz w:val="20"/>
          <w:szCs w:val="20"/>
        </w:rPr>
        <w:t>zákon o DPH</w:t>
      </w:r>
      <w:r w:rsidR="006017DE" w:rsidRPr="005D2C16">
        <w:rPr>
          <w:rFonts w:cs="Arial"/>
          <w:iCs/>
          <w:sz w:val="20"/>
          <w:szCs w:val="20"/>
        </w:rPr>
        <w:t>“)</w:t>
      </w:r>
      <w:r w:rsidRPr="005D2C16">
        <w:rPr>
          <w:rFonts w:cs="Arial"/>
          <w:iCs/>
          <w:sz w:val="20"/>
          <w:szCs w:val="20"/>
        </w:rPr>
        <w:t xml:space="preserve"> a § 435 </w:t>
      </w:r>
      <w:r w:rsidR="004F7260" w:rsidRPr="005D2C16">
        <w:rPr>
          <w:rFonts w:cs="Arial"/>
          <w:iCs/>
          <w:sz w:val="20"/>
          <w:szCs w:val="20"/>
        </w:rPr>
        <w:t>Občanského</w:t>
      </w:r>
      <w:r w:rsidRPr="005D2C16">
        <w:rPr>
          <w:rFonts w:cs="Arial"/>
          <w:iCs/>
          <w:sz w:val="20"/>
          <w:szCs w:val="20"/>
        </w:rPr>
        <w:t xml:space="preserve"> zákoník</w:t>
      </w:r>
      <w:r w:rsidR="004F7260" w:rsidRPr="005D2C16">
        <w:rPr>
          <w:rFonts w:cs="Arial"/>
          <w:iCs/>
          <w:sz w:val="20"/>
          <w:szCs w:val="20"/>
        </w:rPr>
        <w:t>u a musí být předloženy O</w:t>
      </w:r>
      <w:r w:rsidR="005F276C">
        <w:rPr>
          <w:rFonts w:cs="Arial"/>
          <w:iCs/>
          <w:sz w:val="20"/>
          <w:szCs w:val="20"/>
        </w:rPr>
        <w:t>bjednateli ve dvou vyhotoveních</w:t>
      </w:r>
      <w:r w:rsidRPr="005D2C16">
        <w:rPr>
          <w:rFonts w:cs="Arial"/>
          <w:iCs/>
          <w:sz w:val="20"/>
          <w:szCs w:val="20"/>
        </w:rPr>
        <w:t>. Pokud</w:t>
      </w:r>
      <w:r w:rsidR="005B19A5" w:rsidRPr="005D2C16">
        <w:rPr>
          <w:rFonts w:cs="Arial"/>
          <w:iCs/>
          <w:sz w:val="20"/>
          <w:szCs w:val="20"/>
        </w:rPr>
        <w:t> </w:t>
      </w:r>
      <w:r w:rsidR="004F7260" w:rsidRPr="005D2C16">
        <w:rPr>
          <w:rFonts w:cs="Arial"/>
          <w:iCs/>
          <w:sz w:val="20"/>
          <w:szCs w:val="20"/>
        </w:rPr>
        <w:t>daňová doklad</w:t>
      </w:r>
      <w:r w:rsidRPr="005D2C16">
        <w:rPr>
          <w:rFonts w:cs="Arial"/>
          <w:iCs/>
          <w:sz w:val="20"/>
          <w:szCs w:val="20"/>
        </w:rPr>
        <w:t xml:space="preserve"> ne</w:t>
      </w:r>
      <w:r w:rsidR="004F7260" w:rsidRPr="005D2C16">
        <w:rPr>
          <w:rFonts w:cs="Arial"/>
          <w:iCs/>
          <w:sz w:val="20"/>
          <w:szCs w:val="20"/>
        </w:rPr>
        <w:t xml:space="preserve">splní </w:t>
      </w:r>
      <w:r w:rsidRPr="005D2C16">
        <w:rPr>
          <w:rFonts w:cs="Arial"/>
          <w:iCs/>
          <w:sz w:val="20"/>
          <w:szCs w:val="20"/>
        </w:rPr>
        <w:t xml:space="preserve">náležitosti </w:t>
      </w:r>
      <w:r w:rsidR="004F7260" w:rsidRPr="005D2C16">
        <w:rPr>
          <w:rFonts w:cs="Arial"/>
          <w:iCs/>
          <w:sz w:val="20"/>
          <w:szCs w:val="20"/>
        </w:rPr>
        <w:t xml:space="preserve">dle zákona a této Smlouvy </w:t>
      </w:r>
      <w:r w:rsidRPr="005D2C16">
        <w:rPr>
          <w:rFonts w:cs="Arial"/>
          <w:iCs/>
          <w:sz w:val="20"/>
          <w:szCs w:val="20"/>
        </w:rPr>
        <w:t>nebo</w:t>
      </w:r>
      <w:r w:rsidR="004F7260" w:rsidRPr="005D2C16">
        <w:rPr>
          <w:rFonts w:cs="Arial"/>
          <w:iCs/>
          <w:sz w:val="20"/>
          <w:szCs w:val="20"/>
        </w:rPr>
        <w:t xml:space="preserve"> bude vykazovat</w:t>
      </w:r>
      <w:r w:rsidRPr="005D2C16">
        <w:rPr>
          <w:rFonts w:cs="Arial"/>
          <w:iCs/>
          <w:sz w:val="20"/>
          <w:szCs w:val="20"/>
        </w:rPr>
        <w:t xml:space="preserve"> věcné chyby</w:t>
      </w:r>
      <w:r w:rsidR="004F7260" w:rsidRPr="005D2C16">
        <w:rPr>
          <w:rFonts w:cs="Arial"/>
          <w:iCs/>
          <w:sz w:val="20"/>
          <w:szCs w:val="20"/>
        </w:rPr>
        <w:t>, je O</w:t>
      </w:r>
      <w:r w:rsidRPr="005D2C16">
        <w:rPr>
          <w:rFonts w:cs="Arial"/>
          <w:iCs/>
          <w:sz w:val="20"/>
          <w:szCs w:val="20"/>
        </w:rPr>
        <w:t xml:space="preserve">bjednatel </w:t>
      </w:r>
      <w:r w:rsidR="004F7260" w:rsidRPr="005D2C16">
        <w:rPr>
          <w:rFonts w:cs="Arial"/>
          <w:iCs/>
          <w:sz w:val="20"/>
          <w:szCs w:val="20"/>
        </w:rPr>
        <w:t xml:space="preserve">oprávněn daňový doklad vrátit </w:t>
      </w:r>
      <w:r w:rsidR="004F7260" w:rsidRPr="005D2C16">
        <w:rPr>
          <w:rFonts w:cs="Arial"/>
          <w:iCs/>
          <w:sz w:val="20"/>
          <w:szCs w:val="20"/>
        </w:rPr>
        <w:lastRenderedPageBreak/>
        <w:t>Poskytovateli a žádat P</w:t>
      </w:r>
      <w:r w:rsidRPr="005D2C16">
        <w:rPr>
          <w:rFonts w:cs="Arial"/>
          <w:iCs/>
          <w:sz w:val="20"/>
          <w:szCs w:val="20"/>
        </w:rPr>
        <w:t>oskytovatele o</w:t>
      </w:r>
      <w:r w:rsidR="005B19A5" w:rsidRPr="005D2C16">
        <w:rPr>
          <w:rFonts w:cs="Arial"/>
          <w:iCs/>
          <w:sz w:val="20"/>
          <w:szCs w:val="20"/>
        </w:rPr>
        <w:t xml:space="preserve"> zjednání nápravy. </w:t>
      </w:r>
      <w:r w:rsidR="004F7260" w:rsidRPr="005D2C16">
        <w:rPr>
          <w:rFonts w:cs="Arial"/>
          <w:sz w:val="20"/>
          <w:szCs w:val="20"/>
        </w:rPr>
        <w:t>V takovém případě se ruší doba splatnosti vadného daňového dokladu a</w:t>
      </w:r>
      <w:r w:rsidR="00C10822" w:rsidRPr="005D2C16">
        <w:rPr>
          <w:rFonts w:cs="Arial"/>
          <w:sz w:val="20"/>
          <w:szCs w:val="20"/>
        </w:rPr>
        <w:t> </w:t>
      </w:r>
      <w:r w:rsidR="004F7260" w:rsidRPr="005D2C16">
        <w:rPr>
          <w:rFonts w:cs="Arial"/>
          <w:sz w:val="20"/>
          <w:szCs w:val="20"/>
        </w:rPr>
        <w:t>nová lhůta splatnosti počíná opětovně běžet doručením opraveného (bezvadného) daňového dokladu Objednateli.</w:t>
      </w:r>
    </w:p>
    <w:p w:rsidR="005F276C" w:rsidRDefault="00B830A5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sz w:val="20"/>
          <w:szCs w:val="20"/>
        </w:rPr>
        <w:t>Smluvní strany sjednávají, že se nepřipouští zálohové platby.</w:t>
      </w:r>
    </w:p>
    <w:p w:rsidR="005F276C" w:rsidRDefault="00DB1731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iCs/>
          <w:sz w:val="20"/>
          <w:szCs w:val="20"/>
        </w:rPr>
        <w:t>Daňový doklad se</w:t>
      </w:r>
      <w:r w:rsidR="00DF50B1" w:rsidRPr="005F276C">
        <w:rPr>
          <w:rFonts w:cs="Arial"/>
          <w:sz w:val="20"/>
          <w:szCs w:val="20"/>
        </w:rPr>
        <w:t xml:space="preserve"> pro účely této </w:t>
      </w:r>
      <w:r w:rsidR="009B7383" w:rsidRPr="005F276C">
        <w:rPr>
          <w:rFonts w:cs="Arial"/>
          <w:sz w:val="20"/>
          <w:szCs w:val="20"/>
        </w:rPr>
        <w:t>Smlouvy</w:t>
      </w:r>
      <w:r w:rsidR="00DF50B1" w:rsidRPr="005F276C">
        <w:rPr>
          <w:rFonts w:cs="Arial"/>
          <w:sz w:val="20"/>
          <w:szCs w:val="20"/>
        </w:rPr>
        <w:t xml:space="preserve"> považuje za </w:t>
      </w:r>
      <w:r w:rsidR="005F276C">
        <w:rPr>
          <w:rFonts w:cs="Arial"/>
          <w:sz w:val="20"/>
          <w:szCs w:val="20"/>
        </w:rPr>
        <w:t>uhrazený</w:t>
      </w:r>
      <w:r w:rsidR="00DF50B1" w:rsidRPr="005F276C">
        <w:rPr>
          <w:rFonts w:cs="Arial"/>
          <w:sz w:val="20"/>
          <w:szCs w:val="20"/>
        </w:rPr>
        <w:t xml:space="preserve"> okamžikem odepsání fakturované částky z účtu Objednatele ve prospěch účtu Poskytovatele</w:t>
      </w:r>
      <w:r w:rsidR="00F3570A">
        <w:rPr>
          <w:rFonts w:cs="Arial"/>
          <w:sz w:val="20"/>
          <w:szCs w:val="20"/>
        </w:rPr>
        <w:t xml:space="preserve"> uvedeného v úvodu této Smlouvy</w:t>
      </w:r>
      <w:r w:rsidR="00DF50B1" w:rsidRPr="005F276C">
        <w:rPr>
          <w:rFonts w:cs="Arial"/>
          <w:sz w:val="20"/>
          <w:szCs w:val="20"/>
        </w:rPr>
        <w:t>. Platby budou probíhat výhradně v</w:t>
      </w:r>
      <w:r w:rsidR="00F3570A">
        <w:rPr>
          <w:rFonts w:cs="Arial"/>
          <w:sz w:val="20"/>
          <w:szCs w:val="20"/>
        </w:rPr>
        <w:t> korunách českých</w:t>
      </w:r>
      <w:r w:rsidR="00DF50B1" w:rsidRPr="005F276C">
        <w:rPr>
          <w:rFonts w:cs="Arial"/>
          <w:sz w:val="20"/>
          <w:szCs w:val="20"/>
        </w:rPr>
        <w:t xml:space="preserve"> a</w:t>
      </w:r>
      <w:r w:rsidR="00C33B22" w:rsidRPr="005F276C">
        <w:rPr>
          <w:rFonts w:cs="Arial"/>
          <w:sz w:val="20"/>
          <w:szCs w:val="20"/>
        </w:rPr>
        <w:t> </w:t>
      </w:r>
      <w:r w:rsidR="00DF50B1" w:rsidRPr="005F276C">
        <w:rPr>
          <w:rFonts w:cs="Arial"/>
          <w:sz w:val="20"/>
          <w:szCs w:val="20"/>
        </w:rPr>
        <w:t xml:space="preserve">rovněž veškeré uvedené cenové údaje budou </w:t>
      </w:r>
      <w:r w:rsidR="00F3570A">
        <w:rPr>
          <w:rFonts w:cs="Arial"/>
          <w:sz w:val="20"/>
          <w:szCs w:val="20"/>
        </w:rPr>
        <w:t>uváděny v korunách českých</w:t>
      </w:r>
      <w:r w:rsidR="00DF50B1" w:rsidRPr="005F276C">
        <w:rPr>
          <w:rFonts w:cs="Arial"/>
          <w:sz w:val="20"/>
          <w:szCs w:val="20"/>
        </w:rPr>
        <w:t>.</w:t>
      </w:r>
    </w:p>
    <w:p w:rsidR="005F276C" w:rsidRDefault="005F276C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Objednatel </w:t>
      </w:r>
      <w:r w:rsidR="00FC4150">
        <w:rPr>
          <w:rFonts w:cs="Arial"/>
          <w:iCs/>
          <w:sz w:val="20"/>
          <w:szCs w:val="20"/>
        </w:rPr>
        <w:t>prohlašuje</w:t>
      </w:r>
      <w:r>
        <w:rPr>
          <w:rFonts w:cs="Arial"/>
          <w:iCs/>
          <w:sz w:val="20"/>
          <w:szCs w:val="20"/>
        </w:rPr>
        <w:t>, že bude</w:t>
      </w:r>
      <w:r w:rsidR="006017DE" w:rsidRPr="005F276C">
        <w:rPr>
          <w:rFonts w:cs="Arial"/>
          <w:iCs/>
          <w:sz w:val="20"/>
          <w:szCs w:val="20"/>
        </w:rPr>
        <w:t xml:space="preserve"> hradit přijaté daňové doklady pouze na bankovní účty Poskytovatele zveřejněné správcem daně způsobem umožňujícím dálkový přístup ve smyslu § 96 odst. 2 zákona o DPH. V případě, že Poskytovatel nebude mít svůj bankovní účet tímto způsobem zveřejněn, uhradí Objednatel Poskytovateli pouze základ daně, přičemž daň z přidané hodnoty uhradí Poskytovateli až po zveřejnění příslušného účtu Poskytovatele v registru plátců a</w:t>
      </w:r>
      <w:r>
        <w:rPr>
          <w:rFonts w:cs="Arial"/>
          <w:iCs/>
          <w:sz w:val="20"/>
          <w:szCs w:val="20"/>
        </w:rPr>
        <w:t> </w:t>
      </w:r>
      <w:r w:rsidR="006017DE" w:rsidRPr="005F276C">
        <w:rPr>
          <w:rFonts w:cs="Arial"/>
          <w:iCs/>
          <w:sz w:val="20"/>
          <w:szCs w:val="20"/>
        </w:rPr>
        <w:t xml:space="preserve">identifikovaných osob Poskytovatelem. </w:t>
      </w:r>
    </w:p>
    <w:p w:rsidR="006017DE" w:rsidRDefault="006017DE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iCs/>
          <w:sz w:val="20"/>
          <w:szCs w:val="20"/>
        </w:rPr>
        <w:t>Poskytovatel prohlašuje, že správce daně před uzavřením této Smlouvy nerozhodl, že Poskytovatel je nespolehlivým plátcem ve smyslu § 106a zákona o DPH. V případě, že správce daně rozhodne o</w:t>
      </w:r>
      <w:r w:rsidR="005F276C">
        <w:rPr>
          <w:rFonts w:cs="Arial"/>
          <w:iCs/>
          <w:sz w:val="20"/>
          <w:szCs w:val="20"/>
        </w:rPr>
        <w:t> </w:t>
      </w:r>
      <w:r w:rsidRPr="005F276C">
        <w:rPr>
          <w:rFonts w:cs="Arial"/>
          <w:iCs/>
          <w:sz w:val="20"/>
          <w:szCs w:val="20"/>
        </w:rPr>
        <w:t>tom, že Poskytovatel je nespolehlivým plátcem, zavazuje se Poskytovatel o tomto informovat Objednatele do 2 pracovních dnů. Stane-li se Poskytovatel nespolehlivým plátcem, uhradí Objednatel Poskytovateli pouze základ daně, přičemž daň z přidané hodnoty bude Objednatelem uhrazena Poskytovateli až po písemném doložení Poskytovatele o jeho úhradě této daně z přidané hodnoty příslušnému správci daně.</w:t>
      </w:r>
    </w:p>
    <w:p w:rsidR="00F63CC9" w:rsidRPr="005F276C" w:rsidRDefault="00F63CC9" w:rsidP="00D23C27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iCs/>
          <w:sz w:val="20"/>
          <w:szCs w:val="20"/>
        </w:rPr>
      </w:pPr>
    </w:p>
    <w:bookmarkEnd w:id="39"/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7</w:t>
      </w:r>
    </w:p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Ochrana informací, mlčenlivost</w:t>
      </w:r>
    </w:p>
    <w:p w:rsidR="006E5939" w:rsidRPr="00503EF6" w:rsidRDefault="006E5939" w:rsidP="005F276C">
      <w:pPr>
        <w:pStyle w:val="RLTextlnkuslovan"/>
        <w:widowControl w:val="0"/>
        <w:numPr>
          <w:ilvl w:val="1"/>
          <w:numId w:val="4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</w:t>
      </w:r>
      <w:r>
        <w:rPr>
          <w:rFonts w:cs="Arial"/>
          <w:sz w:val="20"/>
          <w:szCs w:val="20"/>
        </w:rPr>
        <w:t>je povinen</w:t>
      </w:r>
      <w:r w:rsidRPr="00503EF6">
        <w:rPr>
          <w:rFonts w:cs="Arial"/>
          <w:sz w:val="20"/>
          <w:szCs w:val="20"/>
        </w:rPr>
        <w:t xml:space="preserve"> zachovávat ml</w:t>
      </w:r>
      <w:r w:rsidR="005F276C">
        <w:rPr>
          <w:rFonts w:cs="Arial"/>
          <w:sz w:val="20"/>
          <w:szCs w:val="20"/>
        </w:rPr>
        <w:t xml:space="preserve">čenlivost o všech skutečnostech, </w:t>
      </w:r>
      <w:r w:rsidR="00FC4150">
        <w:rPr>
          <w:rFonts w:cs="Arial"/>
          <w:sz w:val="20"/>
          <w:szCs w:val="20"/>
        </w:rPr>
        <w:t>které</w:t>
      </w:r>
      <w:r w:rsidR="005F276C">
        <w:rPr>
          <w:rFonts w:cs="Arial"/>
          <w:sz w:val="20"/>
          <w:szCs w:val="20"/>
        </w:rPr>
        <w:t xml:space="preserve"> se dozví v </w:t>
      </w:r>
      <w:r w:rsidR="00FC4150">
        <w:rPr>
          <w:rFonts w:cs="Arial"/>
          <w:sz w:val="20"/>
          <w:szCs w:val="20"/>
        </w:rPr>
        <w:t>souvislosti</w:t>
      </w:r>
      <w:r w:rsidR="005F276C">
        <w:rPr>
          <w:rFonts w:cs="Arial"/>
          <w:sz w:val="20"/>
          <w:szCs w:val="20"/>
        </w:rPr>
        <w:t xml:space="preserve"> s poskytováním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dle </w:t>
      </w:r>
      <w:r w:rsidRPr="00503EF6">
        <w:rPr>
          <w:rFonts w:cs="Arial"/>
          <w:sz w:val="20"/>
          <w:szCs w:val="20"/>
        </w:rPr>
        <w:t>této Smlouvy.</w:t>
      </w:r>
    </w:p>
    <w:p w:rsidR="006E5939" w:rsidRDefault="006E5939" w:rsidP="005F276C">
      <w:pPr>
        <w:pStyle w:val="RLTextlnkuslovan"/>
        <w:widowControl w:val="0"/>
        <w:numPr>
          <w:ilvl w:val="1"/>
          <w:numId w:val="4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ne</w:t>
      </w:r>
      <w:r>
        <w:rPr>
          <w:rFonts w:cs="Arial"/>
          <w:sz w:val="20"/>
          <w:szCs w:val="20"/>
        </w:rPr>
        <w:t>ní oprávněn</w:t>
      </w:r>
      <w:r w:rsidRPr="00503EF6">
        <w:rPr>
          <w:rFonts w:cs="Arial"/>
          <w:sz w:val="20"/>
          <w:szCs w:val="20"/>
        </w:rPr>
        <w:t xml:space="preserve"> zpřístupnit třetí osobě důvěrné informace, o kterých se při poskytování </w:t>
      </w:r>
      <w:r w:rsidR="00B973C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 dozví. To neplatí, mají-li být za účelem poskytování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dle této Smlouvy potřebné informace zpří</w:t>
      </w:r>
      <w:r w:rsidR="00D92F5C">
        <w:rPr>
          <w:rFonts w:cs="Arial"/>
          <w:sz w:val="20"/>
          <w:szCs w:val="20"/>
        </w:rPr>
        <w:t>stupněny zaměstnancům, orgánům S</w:t>
      </w:r>
      <w:r w:rsidRPr="00503EF6">
        <w:rPr>
          <w:rFonts w:cs="Arial"/>
          <w:sz w:val="20"/>
          <w:szCs w:val="20"/>
        </w:rPr>
        <w:t>mluvních stran nebo jejich členům a subdodavatelům Poskytovatele podílejících se na poskytování plnění dle této Smlouvy za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stejných</w:t>
      </w:r>
      <w:r w:rsidR="00D92F5C">
        <w:rPr>
          <w:rFonts w:cs="Arial"/>
          <w:sz w:val="20"/>
          <w:szCs w:val="20"/>
        </w:rPr>
        <w:t xml:space="preserve"> podmínek, jaké jsou stanoveny S</w:t>
      </w:r>
      <w:r w:rsidRPr="00503EF6">
        <w:rPr>
          <w:rFonts w:cs="Arial"/>
          <w:sz w:val="20"/>
          <w:szCs w:val="20"/>
        </w:rPr>
        <w:t xml:space="preserve">mluvním stranám, a to jen v rozsahu nezbytně nutném pro řádné poskytování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dle této Smlouvy.</w:t>
      </w:r>
    </w:p>
    <w:p w:rsidR="006E5939" w:rsidRPr="00503EF6" w:rsidRDefault="006E5939" w:rsidP="005F276C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Ochrana informací se nevztahuje na případy, kdy: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prokáže, že je tato informace veřejně dostupná, aniž by tuto dostupnost způsobil on sám;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prokáže, že měl tuto informaci k dispozici ještě před datem zpřístupnění Objednatelem, a že ji nenabyl v rozporu se zákonem;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567" w:firstLine="0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obdrží písemný souhlas Objednatele zpřístupňovat danou informaci;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je-li zpřístupnění informace vyžadováno zákonem nebo závazným rozhodnutím oprávněného orgánu.</w:t>
      </w:r>
    </w:p>
    <w:p w:rsidR="00AA2AA8" w:rsidRDefault="006E5939" w:rsidP="005F276C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je povinen nakládat s důvěrnými informacemi, které mu byly poskytnuty Objednatelem, nebo je jinak získal v souvislosti s poskytováním </w:t>
      </w:r>
      <w:r w:rsidR="00B973C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Smlouvy, jako s obchodním tajemstvím, zejména uchovávat je v tajnosti a učinit veškerá smluvní a technická opatření zabraňující jejich zneužití či prozrazení.</w:t>
      </w:r>
    </w:p>
    <w:p w:rsidR="006E5939" w:rsidRPr="00AA2AA8" w:rsidRDefault="006E5939" w:rsidP="00260C4A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AA2AA8">
        <w:rPr>
          <w:rFonts w:cs="Arial"/>
          <w:sz w:val="20"/>
          <w:szCs w:val="20"/>
        </w:rPr>
        <w:t xml:space="preserve">Poskytovatel je povinen poučit své zaměstnance, statutární orgány, jejich členy a subdodavatele, kterým jsou zpřístupněny důvěrné informace, o povinnosti utajovat důvěrné informace ve smyslu </w:t>
      </w:r>
      <w:r w:rsidRPr="00AA2AA8">
        <w:rPr>
          <w:rFonts w:cs="Arial"/>
          <w:sz w:val="20"/>
          <w:szCs w:val="20"/>
        </w:rPr>
        <w:lastRenderedPageBreak/>
        <w:t>tohoto článku Smlouvy.</w:t>
      </w:r>
      <w:r w:rsidR="00AA2AA8" w:rsidRPr="00AA2AA8">
        <w:rPr>
          <w:rFonts w:cs="Arial"/>
          <w:sz w:val="20"/>
          <w:szCs w:val="20"/>
        </w:rPr>
        <w:t xml:space="preserve"> </w:t>
      </w:r>
      <w:r w:rsidR="00C10822" w:rsidRPr="00AA2AA8">
        <w:rPr>
          <w:rFonts w:cs="Arial"/>
          <w:sz w:val="20"/>
          <w:szCs w:val="20"/>
        </w:rPr>
        <w:t>Za porušení</w:t>
      </w:r>
      <w:r w:rsidR="00EA223D" w:rsidRPr="00AA2AA8">
        <w:rPr>
          <w:rFonts w:cs="Arial"/>
          <w:sz w:val="20"/>
          <w:szCs w:val="20"/>
        </w:rPr>
        <w:t xml:space="preserve"> jakékoliv povinnost</w:t>
      </w:r>
      <w:r w:rsidR="00D92F5C" w:rsidRPr="00AA2AA8">
        <w:rPr>
          <w:rFonts w:cs="Arial"/>
          <w:sz w:val="20"/>
          <w:szCs w:val="20"/>
        </w:rPr>
        <w:t xml:space="preserve">i dle tohoto článku Smlouvy ze strany pracovníků </w:t>
      </w:r>
      <w:r w:rsidR="00AA2AA8" w:rsidRPr="00AA2AA8">
        <w:rPr>
          <w:rFonts w:cs="Arial"/>
          <w:sz w:val="20"/>
          <w:szCs w:val="20"/>
        </w:rPr>
        <w:t>Poskytovatele a subdodavatelů Poskytovatele a jejich pracovníků nese Poskytovatel.</w:t>
      </w:r>
    </w:p>
    <w:p w:rsidR="00260C4A" w:rsidRDefault="00260C4A" w:rsidP="006017D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bookmarkStart w:id="49" w:name="_Ref360030255"/>
    </w:p>
    <w:p w:rsidR="006017DE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8</w:t>
      </w:r>
    </w:p>
    <w:p w:rsidR="006017DE" w:rsidRPr="0036293E" w:rsidRDefault="006017D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Ochrana osobních údajů</w:t>
      </w:r>
    </w:p>
    <w:p w:rsidR="006017DE" w:rsidRPr="00503EF6" w:rsidRDefault="006017DE" w:rsidP="00260C4A">
      <w:pPr>
        <w:pStyle w:val="RLTextlnkuslovan"/>
        <w:widowControl w:val="0"/>
        <w:numPr>
          <w:ilvl w:val="1"/>
          <w:numId w:val="9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případě, že při poskytování </w:t>
      </w:r>
      <w:r w:rsidR="00D23C2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dle této</w:t>
      </w:r>
      <w:r w:rsidRPr="00503EF6">
        <w:rPr>
          <w:rFonts w:cs="Arial"/>
          <w:sz w:val="20"/>
          <w:szCs w:val="20"/>
        </w:rPr>
        <w:t xml:space="preserve"> Smlouvy </w:t>
      </w:r>
      <w:r>
        <w:rPr>
          <w:rFonts w:cs="Arial"/>
          <w:sz w:val="20"/>
          <w:szCs w:val="20"/>
        </w:rPr>
        <w:t>dojde</w:t>
      </w:r>
      <w:r w:rsidRPr="00503EF6">
        <w:rPr>
          <w:rFonts w:cs="Arial"/>
          <w:sz w:val="20"/>
          <w:szCs w:val="20"/>
        </w:rPr>
        <w:t xml:space="preserve"> ke zpracování osobních údajů, je tato Smlouva zároveň smlouvou o zpracování osobních údajů ve smyslu § 6 zákona č. 101/2000 Sb., o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ochraně osobních údajů a o změně některých zákonů, ve znění pozdějších předpisů</w:t>
      </w:r>
      <w:r w:rsidR="00F3570A">
        <w:rPr>
          <w:rFonts w:cs="Arial"/>
          <w:sz w:val="20"/>
          <w:szCs w:val="20"/>
        </w:rPr>
        <w:t>.</w:t>
      </w:r>
      <w:r w:rsidRPr="00503EF6">
        <w:rPr>
          <w:rFonts w:cs="Arial"/>
          <w:sz w:val="20"/>
          <w:szCs w:val="20"/>
        </w:rPr>
        <w:t xml:space="preserve"> </w:t>
      </w:r>
    </w:p>
    <w:p w:rsidR="006017DE" w:rsidRDefault="006017DE" w:rsidP="00260C4A">
      <w:pPr>
        <w:pStyle w:val="RLTextlnkuslovan"/>
        <w:widowControl w:val="0"/>
        <w:numPr>
          <w:ilvl w:val="1"/>
          <w:numId w:val="9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je oprávněn zpracovávat osobní údaje pouze za účelem poskytování </w:t>
      </w:r>
      <w:r w:rsidR="00D23C27">
        <w:rPr>
          <w:rFonts w:cs="Arial"/>
          <w:sz w:val="20"/>
          <w:szCs w:val="20"/>
        </w:rPr>
        <w:t xml:space="preserve">plnění </w:t>
      </w:r>
      <w:r w:rsidR="005F276C">
        <w:rPr>
          <w:rFonts w:cs="Arial"/>
          <w:sz w:val="20"/>
          <w:szCs w:val="20"/>
        </w:rPr>
        <w:t xml:space="preserve">dle </w:t>
      </w:r>
      <w:r w:rsidRPr="00503EF6">
        <w:rPr>
          <w:rFonts w:cs="Arial"/>
          <w:sz w:val="20"/>
          <w:szCs w:val="20"/>
        </w:rPr>
        <w:t xml:space="preserve">této Smlouvy a s osobními údaji je Poskytovatel oprávněn nakládat výhradně pro účely </w:t>
      </w:r>
      <w:r>
        <w:rPr>
          <w:rFonts w:cs="Arial"/>
          <w:sz w:val="20"/>
          <w:szCs w:val="20"/>
        </w:rPr>
        <w:t xml:space="preserve">poskytování </w:t>
      </w:r>
      <w:r w:rsidR="005F276C">
        <w:rPr>
          <w:rFonts w:cs="Arial"/>
          <w:sz w:val="20"/>
          <w:szCs w:val="20"/>
        </w:rPr>
        <w:t>Servisních služeb</w:t>
      </w:r>
      <w:r w:rsidRPr="00503EF6">
        <w:rPr>
          <w:rFonts w:cs="Arial"/>
          <w:sz w:val="20"/>
          <w:szCs w:val="20"/>
        </w:rPr>
        <w:t xml:space="preserve"> dle </w:t>
      </w:r>
      <w:r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 a se zachováním všech</w:t>
      </w:r>
      <w:r>
        <w:rPr>
          <w:rFonts w:cs="Arial"/>
          <w:sz w:val="20"/>
          <w:szCs w:val="20"/>
        </w:rPr>
        <w:t xml:space="preserve"> platných a účinných</w:t>
      </w:r>
      <w:r w:rsidRPr="00503EF6">
        <w:rPr>
          <w:rFonts w:cs="Arial"/>
          <w:sz w:val="20"/>
          <w:szCs w:val="20"/>
        </w:rPr>
        <w:t xml:space="preserve"> předpisů o</w:t>
      </w:r>
      <w:r w:rsidR="00D23C27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bezpečnosti ochrany osobních údajů a jejich zpracování.</w:t>
      </w:r>
    </w:p>
    <w:p w:rsidR="00A63348" w:rsidRDefault="00A6334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9</w:t>
      </w:r>
    </w:p>
    <w:bookmarkEnd w:id="49"/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Vlastnické</w:t>
      </w:r>
      <w:r w:rsidR="005F276C">
        <w:rPr>
          <w:rFonts w:cs="Arial"/>
          <w:b/>
          <w:bCs/>
          <w:sz w:val="20"/>
        </w:rPr>
        <w:t xml:space="preserve"> právo, nebezpečí škody na věci</w:t>
      </w:r>
    </w:p>
    <w:p w:rsidR="006E5939" w:rsidRDefault="006E5939" w:rsidP="00260C4A">
      <w:pPr>
        <w:pStyle w:val="RLTextlnkuslovan"/>
        <w:widowControl w:val="0"/>
        <w:numPr>
          <w:ilvl w:val="1"/>
          <w:numId w:val="5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Vlastnické právo ke všem věcem</w:t>
      </w:r>
      <w:r w:rsidR="00B830A5">
        <w:rPr>
          <w:rFonts w:cs="Arial"/>
          <w:sz w:val="20"/>
          <w:szCs w:val="20"/>
        </w:rPr>
        <w:t xml:space="preserve"> mezi Smluvními stranami</w:t>
      </w:r>
      <w:r w:rsidRPr="00503EF6">
        <w:rPr>
          <w:rFonts w:cs="Arial"/>
          <w:sz w:val="20"/>
          <w:szCs w:val="20"/>
        </w:rPr>
        <w:t xml:space="preserve"> předaným a převzatý</w:t>
      </w:r>
      <w:r w:rsidR="005F276C">
        <w:rPr>
          <w:rFonts w:cs="Arial"/>
          <w:sz w:val="20"/>
          <w:szCs w:val="20"/>
        </w:rPr>
        <w:t xml:space="preserve">m v souvislosti s poskytováním </w:t>
      </w:r>
      <w:r w:rsidR="00D23C27">
        <w:rPr>
          <w:rFonts w:cs="Arial"/>
          <w:sz w:val="20"/>
          <w:szCs w:val="20"/>
        </w:rPr>
        <w:t xml:space="preserve">plnění </w:t>
      </w:r>
      <w:r w:rsidRPr="00503EF6">
        <w:rPr>
          <w:rFonts w:cs="Arial"/>
          <w:sz w:val="20"/>
          <w:szCs w:val="20"/>
        </w:rPr>
        <w:t>dle této Smlouvy přechází dnem</w:t>
      </w:r>
      <w:r w:rsidR="005F276C">
        <w:rPr>
          <w:rFonts w:cs="Arial"/>
          <w:sz w:val="20"/>
          <w:szCs w:val="20"/>
        </w:rPr>
        <w:t xml:space="preserve"> jejich</w:t>
      </w:r>
      <w:r w:rsidRPr="00503EF6">
        <w:rPr>
          <w:rFonts w:cs="Arial"/>
          <w:sz w:val="20"/>
          <w:szCs w:val="20"/>
        </w:rPr>
        <w:t xml:space="preserve"> přev</w:t>
      </w:r>
      <w:r w:rsidR="00AA2AA8">
        <w:rPr>
          <w:rFonts w:cs="Arial"/>
          <w:sz w:val="20"/>
          <w:szCs w:val="20"/>
        </w:rPr>
        <w:t>zetí na základě předávacího protokolu</w:t>
      </w:r>
      <w:r w:rsidR="00F3570A">
        <w:rPr>
          <w:rFonts w:cs="Arial"/>
          <w:sz w:val="20"/>
          <w:szCs w:val="20"/>
        </w:rPr>
        <w:t xml:space="preserve"> podepsaného </w:t>
      </w:r>
      <w:r w:rsidR="00A35F02">
        <w:rPr>
          <w:rFonts w:cs="Arial"/>
          <w:sz w:val="20"/>
          <w:szCs w:val="20"/>
        </w:rPr>
        <w:t>zástupci</w:t>
      </w:r>
      <w:r w:rsidR="00F3570A">
        <w:rPr>
          <w:rFonts w:cs="Arial"/>
          <w:sz w:val="20"/>
          <w:szCs w:val="20"/>
        </w:rPr>
        <w:t xml:space="preserve"> Smluvních stran</w:t>
      </w:r>
      <w:r w:rsidR="00A35F02">
        <w:rPr>
          <w:rFonts w:cs="Arial"/>
          <w:sz w:val="20"/>
          <w:szCs w:val="20"/>
        </w:rPr>
        <w:t>.</w:t>
      </w:r>
    </w:p>
    <w:p w:rsidR="00D24743" w:rsidRDefault="006E5939" w:rsidP="00456E7A">
      <w:pPr>
        <w:pStyle w:val="RLTextlnkuslovan"/>
        <w:widowControl w:val="0"/>
        <w:numPr>
          <w:ilvl w:val="1"/>
          <w:numId w:val="5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Nebezpečí škody na všech </w:t>
      </w:r>
      <w:r w:rsidR="00112CF1" w:rsidRPr="00503EF6">
        <w:rPr>
          <w:rFonts w:cs="Arial"/>
          <w:sz w:val="20"/>
          <w:szCs w:val="20"/>
        </w:rPr>
        <w:t xml:space="preserve">věcech </w:t>
      </w:r>
      <w:r w:rsidR="00112CF1">
        <w:rPr>
          <w:rFonts w:cs="Arial"/>
          <w:sz w:val="20"/>
          <w:szCs w:val="20"/>
        </w:rPr>
        <w:t>mezi</w:t>
      </w:r>
      <w:r w:rsidR="00B830A5">
        <w:rPr>
          <w:rFonts w:cs="Arial"/>
          <w:sz w:val="20"/>
          <w:szCs w:val="20"/>
        </w:rPr>
        <w:t xml:space="preserve"> Smluvními stranami </w:t>
      </w:r>
      <w:r w:rsidRPr="00503EF6">
        <w:rPr>
          <w:rFonts w:cs="Arial"/>
          <w:sz w:val="20"/>
          <w:szCs w:val="20"/>
        </w:rPr>
        <w:t xml:space="preserve">předaných </w:t>
      </w:r>
      <w:r w:rsidR="00B830A5">
        <w:rPr>
          <w:rFonts w:cs="Arial"/>
          <w:sz w:val="20"/>
          <w:szCs w:val="20"/>
        </w:rPr>
        <w:t xml:space="preserve">a </w:t>
      </w:r>
      <w:r w:rsidRPr="00503EF6">
        <w:rPr>
          <w:rFonts w:cs="Arial"/>
          <w:sz w:val="20"/>
          <w:szCs w:val="20"/>
        </w:rPr>
        <w:t xml:space="preserve">převzatých v souvislosti s poskytováním </w:t>
      </w:r>
      <w:r w:rsidR="00D23C2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 </w:t>
      </w:r>
      <w:r w:rsidR="00112CF1" w:rsidRPr="00503EF6">
        <w:rPr>
          <w:rFonts w:cs="Arial"/>
          <w:sz w:val="20"/>
          <w:szCs w:val="20"/>
        </w:rPr>
        <w:t xml:space="preserve">přechází </w:t>
      </w:r>
      <w:r w:rsidR="00112CF1">
        <w:rPr>
          <w:rFonts w:cs="Arial"/>
          <w:sz w:val="20"/>
          <w:szCs w:val="20"/>
        </w:rPr>
        <w:t>okamžikem</w:t>
      </w:r>
      <w:r w:rsidR="005F276C">
        <w:rPr>
          <w:rFonts w:cs="Arial"/>
          <w:sz w:val="20"/>
          <w:szCs w:val="20"/>
        </w:rPr>
        <w:t xml:space="preserve"> jejich</w:t>
      </w:r>
      <w:r w:rsidR="00AA2AA8">
        <w:rPr>
          <w:rFonts w:cs="Arial"/>
          <w:sz w:val="20"/>
          <w:szCs w:val="20"/>
        </w:rPr>
        <w:t xml:space="preserve"> faktického</w:t>
      </w:r>
      <w:r w:rsidRPr="00503EF6">
        <w:rPr>
          <w:rFonts w:cs="Arial"/>
          <w:sz w:val="20"/>
          <w:szCs w:val="20"/>
        </w:rPr>
        <w:t xml:space="preserve"> </w:t>
      </w:r>
      <w:r w:rsidR="00B830A5">
        <w:rPr>
          <w:rFonts w:cs="Arial"/>
          <w:sz w:val="20"/>
          <w:szCs w:val="20"/>
        </w:rPr>
        <w:t>předání a</w:t>
      </w:r>
      <w:r w:rsidR="005F276C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převzetí.</w:t>
      </w:r>
    </w:p>
    <w:p w:rsidR="00E7472E" w:rsidRDefault="00E7472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50" w:name="_Ref361130474"/>
    </w:p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10</w:t>
      </w:r>
    </w:p>
    <w:bookmarkEnd w:id="50"/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Odpovědnost za škodu, sankce</w:t>
      </w:r>
    </w:p>
    <w:p w:rsidR="006E5939" w:rsidRPr="00B830A5" w:rsidRDefault="006E5939" w:rsidP="00B830A5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jsou povinny </w:t>
      </w:r>
      <w:r w:rsidR="00AA2AA8">
        <w:rPr>
          <w:rFonts w:cs="Arial"/>
          <w:sz w:val="20"/>
          <w:szCs w:val="20"/>
        </w:rPr>
        <w:t>vyvíjet maximální</w:t>
      </w:r>
      <w:r w:rsidRPr="00503EF6">
        <w:rPr>
          <w:rFonts w:cs="Arial"/>
          <w:sz w:val="20"/>
          <w:szCs w:val="20"/>
        </w:rPr>
        <w:t xml:space="preserve"> úsilí k předcházení škodám a k minimalizaci vzniklých škod. Smluvní strany nesou odpovědnost za škodu způsobenou při plnění této Smlouvy v rámci platných a účinných právních předpisů a této Smlouvy a případně vzniklou škodu či jinou újmu jsou povinny si nahradit. Poskytovatel plně odpovídá za poskytování plnění dle této Smlouvy rovněž v případě, že příslušnou část plnění poskytuje prostřednictvím třetí osoby, tj. subdodavatele.</w:t>
      </w:r>
      <w:r w:rsidRPr="00B830A5">
        <w:rPr>
          <w:rFonts w:cs="Arial"/>
          <w:sz w:val="20"/>
          <w:szCs w:val="20"/>
        </w:rPr>
        <w:t xml:space="preserve"> </w:t>
      </w:r>
    </w:p>
    <w:p w:rsidR="00DC63F3" w:rsidRPr="001374B6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Žádná ze smluvních stran není odpovědná za škodu nebo prodlení způsobené okolnostmi vylučujícími odpovědnost ve smyslu § 2913 odst. 2 </w:t>
      </w:r>
      <w:r w:rsidRPr="001374B6">
        <w:rPr>
          <w:rFonts w:cs="Arial"/>
          <w:sz w:val="20"/>
          <w:szCs w:val="20"/>
        </w:rPr>
        <w:t>Občanského zákoníku.</w:t>
      </w:r>
      <w:bookmarkStart w:id="51" w:name="_Ref361130477"/>
    </w:p>
    <w:p w:rsidR="00F31FAF" w:rsidRDefault="00FC4150" w:rsidP="00F31FAF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  <w:szCs w:val="20"/>
        </w:rPr>
        <w:t xml:space="preserve">Poskytovatel je povinen Objednateli zaplatit smluvní pokutu ve výši </w:t>
      </w:r>
      <w:r w:rsidR="0089486F">
        <w:rPr>
          <w:rFonts w:cs="Arial"/>
          <w:sz w:val="20"/>
          <w:szCs w:val="20"/>
        </w:rPr>
        <w:t>3</w:t>
      </w:r>
      <w:r w:rsidR="001374B6" w:rsidRPr="001374B6">
        <w:rPr>
          <w:rFonts w:cs="Arial"/>
          <w:sz w:val="20"/>
          <w:szCs w:val="20"/>
        </w:rPr>
        <w:t>0</w:t>
      </w:r>
      <w:r w:rsidRPr="001374B6">
        <w:rPr>
          <w:rFonts w:cs="Arial"/>
          <w:sz w:val="20"/>
          <w:szCs w:val="20"/>
        </w:rPr>
        <w:t xml:space="preserve">.000,- Kč v případě, že v prvním kalendářním měsíci poskytování </w:t>
      </w:r>
      <w:r w:rsidR="00D23C27">
        <w:rPr>
          <w:rFonts w:cs="Arial"/>
          <w:sz w:val="20"/>
          <w:szCs w:val="20"/>
        </w:rPr>
        <w:t>plnění</w:t>
      </w:r>
      <w:r w:rsidRPr="001374B6">
        <w:rPr>
          <w:rFonts w:cs="Arial"/>
          <w:sz w:val="20"/>
          <w:szCs w:val="20"/>
        </w:rPr>
        <w:t xml:space="preserve"> nebude poskytovat </w:t>
      </w:r>
      <w:r w:rsidR="00F63CC9">
        <w:rPr>
          <w:rFonts w:cs="Arial"/>
          <w:sz w:val="20"/>
          <w:szCs w:val="20"/>
        </w:rPr>
        <w:t>plnění</w:t>
      </w:r>
      <w:r w:rsidRPr="001374B6">
        <w:rPr>
          <w:rFonts w:cs="Arial"/>
          <w:sz w:val="20"/>
          <w:szCs w:val="20"/>
        </w:rPr>
        <w:t xml:space="preserve"> v požadovaném rozsahu či kvalitě a v každém dalším kalendářním měsíci za nesplnění výše uvedené povinnosti smluvní pokutu ve výši </w:t>
      </w:r>
      <w:r w:rsidR="001374B6" w:rsidRPr="001374B6">
        <w:rPr>
          <w:rFonts w:cs="Arial"/>
          <w:sz w:val="20"/>
          <w:szCs w:val="20"/>
        </w:rPr>
        <w:t>5</w:t>
      </w:r>
      <w:r w:rsidRPr="001374B6">
        <w:rPr>
          <w:rFonts w:cs="Arial"/>
          <w:sz w:val="20"/>
          <w:szCs w:val="20"/>
        </w:rPr>
        <w:t xml:space="preserve"> % z celkové </w:t>
      </w:r>
      <w:r>
        <w:rPr>
          <w:rFonts w:cs="Arial"/>
          <w:sz w:val="20"/>
          <w:szCs w:val="20"/>
        </w:rPr>
        <w:t>výše odměny vč. DPH za uplynulý kalendářní měsíc.</w:t>
      </w:r>
    </w:p>
    <w:p w:rsidR="00F31FAF" w:rsidRPr="00F31FAF" w:rsidRDefault="00F31FAF" w:rsidP="00F31FAF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31FAF">
        <w:rPr>
          <w:rFonts w:cs="Arial"/>
          <w:sz w:val="20"/>
        </w:rPr>
        <w:t>Poskytovatel je povinen Objednateli zaplatit smluvní po</w:t>
      </w:r>
      <w:r>
        <w:rPr>
          <w:rFonts w:cs="Arial"/>
          <w:sz w:val="20"/>
        </w:rPr>
        <w:t>kutu ve výši 15</w:t>
      </w:r>
      <w:r w:rsidRPr="00F31FAF">
        <w:rPr>
          <w:rFonts w:cs="Arial"/>
          <w:sz w:val="20"/>
        </w:rPr>
        <w:t>.000,- Kč v případě porušení povinnosti Poskytova</w:t>
      </w:r>
      <w:r w:rsidR="00D23C27">
        <w:rPr>
          <w:rFonts w:cs="Arial"/>
          <w:sz w:val="20"/>
        </w:rPr>
        <w:t>tele stanovené v čl. 2 odst. 2.4</w:t>
      </w:r>
      <w:r w:rsidRPr="00F31FAF">
        <w:rPr>
          <w:rFonts w:cs="Arial"/>
          <w:sz w:val="20"/>
        </w:rPr>
        <w:t xml:space="preserve"> této Smlouvy </w:t>
      </w:r>
      <w:r>
        <w:rPr>
          <w:rFonts w:cs="Arial"/>
          <w:sz w:val="20"/>
        </w:rPr>
        <w:t>z důvodu stojících na jeho straně</w:t>
      </w:r>
      <w:r w:rsidRPr="00F31FAF">
        <w:rPr>
          <w:rFonts w:cs="Arial"/>
          <w:sz w:val="20"/>
        </w:rPr>
        <w:t>, a to za každý jednotlivý případ porušení.</w:t>
      </w:r>
    </w:p>
    <w:bookmarkEnd w:id="51"/>
    <w:p w:rsidR="00DC63F3" w:rsidRPr="001374B6" w:rsidRDefault="00DC63F3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</w:rPr>
        <w:t xml:space="preserve">Poskytovatel je povinen Objednateli zaplatit smluvní pokutu ve výši </w:t>
      </w:r>
      <w:r w:rsidR="00FC4150" w:rsidRPr="001374B6">
        <w:rPr>
          <w:rFonts w:cs="Arial"/>
          <w:sz w:val="20"/>
        </w:rPr>
        <w:t>1.</w:t>
      </w:r>
      <w:r w:rsidR="001374B6">
        <w:rPr>
          <w:rFonts w:cs="Arial"/>
          <w:sz w:val="20"/>
        </w:rPr>
        <w:t>5</w:t>
      </w:r>
      <w:r w:rsidRPr="001374B6">
        <w:rPr>
          <w:rFonts w:cs="Arial"/>
          <w:sz w:val="20"/>
        </w:rPr>
        <w:t>00,- Kč v případě každého porušení jakékoliv povinnosti uvede</w:t>
      </w:r>
      <w:r w:rsidR="00ED4718" w:rsidRPr="001374B6">
        <w:rPr>
          <w:rFonts w:cs="Arial"/>
          <w:sz w:val="20"/>
        </w:rPr>
        <w:t>né v čl. 5</w:t>
      </w:r>
      <w:r w:rsidRPr="001374B6">
        <w:rPr>
          <w:rFonts w:cs="Arial"/>
          <w:sz w:val="20"/>
        </w:rPr>
        <w:t xml:space="preserve"> této Smlouvy</w:t>
      </w:r>
      <w:r w:rsidR="0043271A">
        <w:rPr>
          <w:rFonts w:cs="Arial"/>
          <w:sz w:val="20"/>
        </w:rPr>
        <w:t>,</w:t>
      </w:r>
      <w:r w:rsidR="0043271A" w:rsidRPr="0043271A">
        <w:rPr>
          <w:rFonts w:cs="Arial"/>
          <w:sz w:val="20"/>
          <w:szCs w:val="20"/>
        </w:rPr>
        <w:t xml:space="preserve"> </w:t>
      </w:r>
      <w:r w:rsidR="0043271A" w:rsidRPr="001374B6">
        <w:rPr>
          <w:rFonts w:cs="Arial"/>
          <w:sz w:val="20"/>
          <w:szCs w:val="20"/>
        </w:rPr>
        <w:t>a to za každý jednotlivý případ porušení</w:t>
      </w:r>
      <w:r w:rsidRPr="001374B6">
        <w:rPr>
          <w:rFonts w:cs="Arial"/>
          <w:sz w:val="20"/>
        </w:rPr>
        <w:t>.</w:t>
      </w:r>
    </w:p>
    <w:p w:rsidR="006017DE" w:rsidRPr="001374B6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  <w:szCs w:val="20"/>
        </w:rPr>
        <w:t xml:space="preserve">V případě porušení povinnosti mlčenlivosti Poskytovatele vyplývající z ochrany </w:t>
      </w:r>
      <w:r w:rsidR="00ED4718" w:rsidRPr="001374B6">
        <w:rPr>
          <w:rFonts w:cs="Arial"/>
          <w:sz w:val="20"/>
          <w:szCs w:val="20"/>
        </w:rPr>
        <w:t>důvěrných informací dle čl. 7</w:t>
      </w:r>
      <w:r w:rsidRPr="001374B6">
        <w:rPr>
          <w:rFonts w:cs="Arial"/>
          <w:sz w:val="20"/>
          <w:szCs w:val="20"/>
        </w:rPr>
        <w:t xml:space="preserve"> této Smlouvy </w:t>
      </w:r>
      <w:r w:rsidR="006017DE" w:rsidRPr="001374B6">
        <w:rPr>
          <w:rFonts w:cs="Arial"/>
          <w:sz w:val="20"/>
          <w:szCs w:val="20"/>
        </w:rPr>
        <w:t xml:space="preserve">a/nebo povinnosti zajištění ochrany osobních údajů </w:t>
      </w:r>
      <w:r w:rsidR="00ED4718" w:rsidRPr="001374B6">
        <w:rPr>
          <w:rFonts w:cs="Arial"/>
          <w:sz w:val="20"/>
          <w:szCs w:val="20"/>
        </w:rPr>
        <w:t xml:space="preserve">a </w:t>
      </w:r>
      <w:r w:rsidR="0043271A">
        <w:rPr>
          <w:rFonts w:cs="Arial"/>
          <w:sz w:val="20"/>
          <w:szCs w:val="20"/>
        </w:rPr>
        <w:t>licenční ujednání</w:t>
      </w:r>
      <w:r w:rsidR="00ED4718" w:rsidRPr="001374B6">
        <w:rPr>
          <w:rFonts w:cs="Arial"/>
          <w:sz w:val="20"/>
          <w:szCs w:val="20"/>
        </w:rPr>
        <w:t xml:space="preserve"> dle čl.</w:t>
      </w:r>
      <w:r w:rsidR="00F63CC9">
        <w:rPr>
          <w:rFonts w:cs="Arial"/>
          <w:sz w:val="20"/>
          <w:szCs w:val="20"/>
        </w:rPr>
        <w:t> </w:t>
      </w:r>
      <w:r w:rsidR="00ED4718" w:rsidRPr="001374B6">
        <w:rPr>
          <w:rFonts w:cs="Arial"/>
          <w:sz w:val="20"/>
          <w:szCs w:val="20"/>
        </w:rPr>
        <w:t>8</w:t>
      </w:r>
      <w:r w:rsidR="006017DE" w:rsidRPr="001374B6">
        <w:rPr>
          <w:rFonts w:cs="Arial"/>
          <w:sz w:val="20"/>
          <w:szCs w:val="20"/>
        </w:rPr>
        <w:t xml:space="preserve"> této Smlouvy </w:t>
      </w:r>
      <w:r w:rsidRPr="001374B6">
        <w:rPr>
          <w:rFonts w:cs="Arial"/>
          <w:sz w:val="20"/>
          <w:szCs w:val="20"/>
        </w:rPr>
        <w:t xml:space="preserve">je Poskytovatel povinen Objednateli zaplatit smluvní pokutu ve výši 50.000,- Kč, </w:t>
      </w:r>
      <w:r w:rsidRPr="001374B6">
        <w:rPr>
          <w:rFonts w:cs="Arial"/>
          <w:sz w:val="20"/>
          <w:szCs w:val="20"/>
        </w:rPr>
        <w:lastRenderedPageBreak/>
        <w:t>a</w:t>
      </w:r>
      <w:r w:rsidR="008A1524">
        <w:rPr>
          <w:rFonts w:cs="Arial"/>
          <w:sz w:val="20"/>
          <w:szCs w:val="20"/>
        </w:rPr>
        <w:t> </w:t>
      </w:r>
      <w:r w:rsidRPr="001374B6">
        <w:rPr>
          <w:rFonts w:cs="Arial"/>
          <w:sz w:val="20"/>
          <w:szCs w:val="20"/>
        </w:rPr>
        <w:t>to za každý jednotlivý případ porušení.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 xml:space="preserve">V případě prodlení Objednatele se zaplacením odměny za </w:t>
      </w:r>
      <w:r w:rsidR="00F34575">
        <w:rPr>
          <w:rFonts w:cs="Arial"/>
          <w:sz w:val="20"/>
          <w:szCs w:val="20"/>
        </w:rPr>
        <w:t xml:space="preserve">řádně </w:t>
      </w:r>
      <w:r w:rsidRPr="006017DE">
        <w:rPr>
          <w:rFonts w:cs="Arial"/>
          <w:sz w:val="20"/>
          <w:szCs w:val="20"/>
        </w:rPr>
        <w:t>poskytnuté plnění dle této Smlouvy, vzniká Poskytovateli nárok na zaplacení úroku z prodlení ve výši dle nařízení vlády č.</w:t>
      </w:r>
      <w:r w:rsidR="00ED4718">
        <w:rPr>
          <w:rFonts w:cs="Arial"/>
          <w:sz w:val="20"/>
          <w:szCs w:val="20"/>
        </w:rPr>
        <w:t> </w:t>
      </w:r>
      <w:r w:rsidRPr="006017DE">
        <w:rPr>
          <w:rFonts w:cs="Arial"/>
          <w:sz w:val="20"/>
          <w:szCs w:val="20"/>
        </w:rPr>
        <w:t>351/2013 Sb., kterým se určuje výše úroků z prodlení a nákladů spojených s uplatněním pohledávky, určuje odměna likvidátora, likvidačního správce a člena orgánu právnické osoby jmenovaného soudem a upravují některé otázky Obchodního věstníku a veřejných rejstříků právnických a fyzických osob.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Smluvní strany sjednávají, že v případě vzniku nároku Objednatele na více smluvních pokut uložených Poskytovateli podle této Smlouvy se takové pokuty sčítají.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Není-li v této Smlouvě stanoveno jinak, zaplacení jakékoliv smluvní pokuty ne</w:t>
      </w:r>
      <w:r w:rsidR="006017DE">
        <w:rPr>
          <w:rFonts w:cs="Arial"/>
          <w:sz w:val="20"/>
          <w:szCs w:val="20"/>
        </w:rPr>
        <w:t>zbavuje povinnou S</w:t>
      </w:r>
      <w:r w:rsidRPr="006017DE">
        <w:rPr>
          <w:rFonts w:cs="Arial"/>
          <w:sz w:val="20"/>
          <w:szCs w:val="20"/>
        </w:rPr>
        <w:t>mluvní stranu povinnosti splnit své závazky a povinnosti vyplývající z této Smlouvy a nedotýká se nároku na náhradu škody či jiné újmy v plné výši.</w:t>
      </w:r>
    </w:p>
    <w:p w:rsidR="006017DE" w:rsidRDefault="00F34575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Smluvní strany sjednávají, že s</w:t>
      </w:r>
      <w:r w:rsidR="006E5939" w:rsidRPr="006017DE">
        <w:rPr>
          <w:rFonts w:cs="Arial"/>
          <w:sz w:val="20"/>
          <w:szCs w:val="20"/>
        </w:rPr>
        <w:t>mluvní pokuty a nároky na náhradu škody či jiné újmy jsou splatné do 30 kalendářních dnů ode dne, kdy budou</w:t>
      </w:r>
      <w:r>
        <w:rPr>
          <w:rFonts w:cs="Arial"/>
          <w:sz w:val="20"/>
          <w:szCs w:val="20"/>
        </w:rPr>
        <w:t xml:space="preserve"> Smluvní</w:t>
      </w:r>
      <w:r w:rsidR="006E5939" w:rsidRPr="006017DE">
        <w:rPr>
          <w:rFonts w:cs="Arial"/>
          <w:sz w:val="20"/>
          <w:szCs w:val="20"/>
        </w:rPr>
        <w:t xml:space="preserve"> stranou oprávněnou vůči </w:t>
      </w:r>
      <w:r>
        <w:rPr>
          <w:rFonts w:cs="Arial"/>
          <w:sz w:val="20"/>
          <w:szCs w:val="20"/>
        </w:rPr>
        <w:t xml:space="preserve">Smluvní </w:t>
      </w:r>
      <w:r w:rsidR="006E5939" w:rsidRPr="006017DE">
        <w:rPr>
          <w:rFonts w:cs="Arial"/>
          <w:sz w:val="20"/>
          <w:szCs w:val="20"/>
        </w:rPr>
        <w:t>straně povinné uplatněny.</w:t>
      </w:r>
    </w:p>
    <w:p w:rsidR="006E5939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Smluvní strany sjednávají, že jakoukoliv smluvní pokutu či vzniklou škodu vyjádřitelnou v penězích je Objednatel oprávněn jednostranně započíst formou jednostranného zápočtu proti jakékoliv pohledávce (splatné či nesplatné) Poskytovatele proti Objednateli z titulu zaplacení části odměny za poskytování plnění dle této Smlouvy.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36293E" w:rsidRDefault="00ED471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11</w:t>
      </w:r>
    </w:p>
    <w:p w:rsidR="006E5939" w:rsidRPr="0036293E" w:rsidRDefault="006017D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Trvání</w:t>
      </w:r>
      <w:r w:rsidR="006E5939" w:rsidRPr="0036293E">
        <w:rPr>
          <w:rFonts w:cs="Arial"/>
          <w:b/>
          <w:bCs/>
          <w:sz w:val="20"/>
        </w:rPr>
        <w:t xml:space="preserve"> Smlouvy</w:t>
      </w:r>
    </w:p>
    <w:p w:rsidR="006017DE" w:rsidRPr="006017DE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Smlouva nabývá platnosti </w:t>
      </w:r>
      <w:r w:rsidR="00ED7CE2">
        <w:rPr>
          <w:rFonts w:cs="Arial"/>
          <w:sz w:val="20"/>
          <w:szCs w:val="20"/>
        </w:rPr>
        <w:t xml:space="preserve">a účinnosti </w:t>
      </w:r>
      <w:r w:rsidR="006017DE">
        <w:rPr>
          <w:rFonts w:cs="Arial"/>
          <w:sz w:val="20"/>
          <w:szCs w:val="20"/>
        </w:rPr>
        <w:t>dnem jejího podpisu oběma S</w:t>
      </w:r>
      <w:r w:rsidRPr="00503EF6">
        <w:rPr>
          <w:rFonts w:cs="Arial"/>
          <w:sz w:val="20"/>
          <w:szCs w:val="20"/>
        </w:rPr>
        <w:t>mluvními stranami</w:t>
      </w:r>
      <w:r w:rsidR="00F34575">
        <w:rPr>
          <w:rFonts w:cs="Arial"/>
          <w:sz w:val="20"/>
          <w:szCs w:val="20"/>
        </w:rPr>
        <w:t>.</w:t>
      </w:r>
    </w:p>
    <w:p w:rsidR="006017DE" w:rsidRPr="006017DE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i/>
          <w:sz w:val="20"/>
          <w:szCs w:val="20"/>
        </w:rPr>
      </w:pPr>
      <w:r w:rsidRPr="006017DE">
        <w:rPr>
          <w:rFonts w:cs="Arial"/>
          <w:sz w:val="20"/>
        </w:rPr>
        <w:t xml:space="preserve">Tato Smlouva se uzavírá na dobu určitou, </w:t>
      </w:r>
      <w:r w:rsidR="006017DE">
        <w:rPr>
          <w:rFonts w:cs="Arial"/>
          <w:sz w:val="20"/>
        </w:rPr>
        <w:t xml:space="preserve">a to </w:t>
      </w:r>
      <w:r w:rsidR="008A1524">
        <w:rPr>
          <w:rFonts w:cs="Arial"/>
          <w:sz w:val="20"/>
        </w:rPr>
        <w:t>na dobu 36 měsíců ode dne jejího uzavření</w:t>
      </w:r>
      <w:r w:rsidR="006017DE" w:rsidRPr="006017DE">
        <w:rPr>
          <w:rFonts w:cs="Arial"/>
          <w:sz w:val="20"/>
        </w:rPr>
        <w:t>.</w:t>
      </w:r>
    </w:p>
    <w:p w:rsidR="00F34575" w:rsidRDefault="006E5939" w:rsidP="00F34575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Tato Smlouva zaniká písemnou dohodou smluvních stran, jejíž nedílnou součástí je i vypořádání vzájemných závazků a pohledávek</w:t>
      </w:r>
      <w:r w:rsidR="008A1524">
        <w:rPr>
          <w:rFonts w:cs="Arial"/>
          <w:sz w:val="20"/>
          <w:szCs w:val="20"/>
        </w:rPr>
        <w:t>, či</w:t>
      </w:r>
      <w:r w:rsidRPr="006017DE">
        <w:rPr>
          <w:rFonts w:cs="Arial"/>
          <w:sz w:val="20"/>
          <w:szCs w:val="20"/>
        </w:rPr>
        <w:t xml:space="preserve"> uplynutím doby, na kterou </w:t>
      </w:r>
      <w:r w:rsidR="008A1524">
        <w:rPr>
          <w:rFonts w:cs="Arial"/>
          <w:sz w:val="20"/>
          <w:szCs w:val="20"/>
        </w:rPr>
        <w:t>je</w:t>
      </w:r>
      <w:bookmarkStart w:id="52" w:name="_Ref360002374"/>
      <w:r w:rsidR="00591259">
        <w:rPr>
          <w:rFonts w:cs="Arial"/>
          <w:sz w:val="20"/>
          <w:szCs w:val="20"/>
        </w:rPr>
        <w:t xml:space="preserve"> uzavřena</w:t>
      </w:r>
      <w:r w:rsidR="00F63CC9">
        <w:rPr>
          <w:rFonts w:cs="Arial"/>
          <w:sz w:val="20"/>
          <w:szCs w:val="20"/>
        </w:rPr>
        <w:t>.</w:t>
      </w:r>
    </w:p>
    <w:p w:rsidR="006E5939" w:rsidRPr="00F34575" w:rsidRDefault="00C76A5C" w:rsidP="00F34575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34575">
        <w:rPr>
          <w:rFonts w:cs="Arial"/>
          <w:sz w:val="20"/>
          <w:szCs w:val="20"/>
        </w:rPr>
        <w:t xml:space="preserve">Smluvní strany jsou </w:t>
      </w:r>
      <w:r w:rsidR="006E5939" w:rsidRPr="00F34575">
        <w:rPr>
          <w:rFonts w:cs="Arial"/>
          <w:sz w:val="20"/>
          <w:szCs w:val="20"/>
        </w:rPr>
        <w:t>oprávněn</w:t>
      </w:r>
      <w:r w:rsidRPr="00F34575">
        <w:rPr>
          <w:rFonts w:cs="Arial"/>
          <w:sz w:val="20"/>
          <w:szCs w:val="20"/>
        </w:rPr>
        <w:t>y</w:t>
      </w:r>
      <w:r w:rsidR="006E5939" w:rsidRPr="00F34575">
        <w:rPr>
          <w:rFonts w:cs="Arial"/>
          <w:sz w:val="20"/>
          <w:szCs w:val="20"/>
        </w:rPr>
        <w:t xml:space="preserve"> od té</w:t>
      </w:r>
      <w:r w:rsidRPr="00F34575">
        <w:rPr>
          <w:rFonts w:cs="Arial"/>
          <w:sz w:val="20"/>
          <w:szCs w:val="20"/>
        </w:rPr>
        <w:t xml:space="preserve">to Smlouvy odstoupit v případě </w:t>
      </w:r>
      <w:r w:rsidR="006E5939" w:rsidRPr="00F34575">
        <w:rPr>
          <w:rFonts w:cs="Arial"/>
          <w:sz w:val="20"/>
          <w:szCs w:val="20"/>
        </w:rPr>
        <w:t>podstatného po</w:t>
      </w:r>
      <w:r w:rsidRPr="00F34575">
        <w:rPr>
          <w:rFonts w:cs="Arial"/>
          <w:sz w:val="20"/>
          <w:szCs w:val="20"/>
        </w:rPr>
        <w:t xml:space="preserve">rušení této Smlouvy, zejména, </w:t>
      </w:r>
      <w:r w:rsidR="006E5939" w:rsidRPr="00F34575">
        <w:rPr>
          <w:rFonts w:cs="Arial"/>
          <w:sz w:val="20"/>
          <w:szCs w:val="20"/>
        </w:rPr>
        <w:t>nikoli však výlučně:</w:t>
      </w:r>
      <w:bookmarkEnd w:id="52"/>
    </w:p>
    <w:p w:rsidR="00C76A5C" w:rsidRPr="00C76A5C" w:rsidRDefault="00C76A5C" w:rsidP="00260C4A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C76A5C">
        <w:rPr>
          <w:rFonts w:cs="Arial"/>
          <w:sz w:val="20"/>
          <w:szCs w:val="20"/>
        </w:rPr>
        <w:t xml:space="preserve">Objednatel </w:t>
      </w:r>
      <w:r w:rsidR="00A45AD4">
        <w:rPr>
          <w:rFonts w:cs="Arial"/>
          <w:sz w:val="20"/>
          <w:szCs w:val="20"/>
        </w:rPr>
        <w:t xml:space="preserve">je v prodlení se zaplacením </w:t>
      </w:r>
      <w:r w:rsidR="00A45AD4" w:rsidRPr="00503EF6">
        <w:rPr>
          <w:rFonts w:cs="Arial"/>
          <w:sz w:val="20"/>
          <w:szCs w:val="20"/>
        </w:rPr>
        <w:t>Poskytovatelem řádně vystavené faktury o více než</w:t>
      </w:r>
      <w:r w:rsidR="00FC4150">
        <w:rPr>
          <w:rFonts w:cs="Arial"/>
          <w:sz w:val="20"/>
          <w:szCs w:val="20"/>
        </w:rPr>
        <w:t> </w:t>
      </w:r>
      <w:r w:rsidR="00F63CC9">
        <w:rPr>
          <w:rFonts w:cs="Arial"/>
          <w:sz w:val="20"/>
          <w:szCs w:val="20"/>
        </w:rPr>
        <w:t xml:space="preserve">30 </w:t>
      </w:r>
      <w:r w:rsidR="00A45AD4" w:rsidRPr="00503EF6">
        <w:rPr>
          <w:rFonts w:cs="Arial"/>
          <w:sz w:val="20"/>
          <w:szCs w:val="20"/>
        </w:rPr>
        <w:t>kalendářních dnů po</w:t>
      </w:r>
      <w:r w:rsidR="00A45AD4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splatnosti, pokud Objednatel nezjedná nápravu ani</w:t>
      </w:r>
      <w:r w:rsidR="000C7852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do</w:t>
      </w:r>
      <w:r w:rsidR="00FC4150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10</w:t>
      </w:r>
      <w:r w:rsidR="00FC4150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kalendářních dnů od doručení písemného oznámení Poskytovatele o takovém prodlení s</w:t>
      </w:r>
      <w:r w:rsidR="00A45AD4">
        <w:rPr>
          <w:rFonts w:cs="Arial"/>
          <w:sz w:val="20"/>
          <w:szCs w:val="20"/>
        </w:rPr>
        <w:t> žádostí o jeho nápravu;</w:t>
      </w:r>
    </w:p>
    <w:p w:rsidR="00ED4718" w:rsidRDefault="00C76A5C" w:rsidP="00ED4718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C76A5C">
        <w:rPr>
          <w:rFonts w:cs="Arial"/>
          <w:sz w:val="20"/>
          <w:szCs w:val="20"/>
        </w:rPr>
        <w:t xml:space="preserve">Poskytovatel trvale neplní </w:t>
      </w:r>
      <w:r w:rsidR="008A1524" w:rsidRPr="00C76A5C">
        <w:rPr>
          <w:rFonts w:cs="Arial"/>
          <w:sz w:val="20"/>
          <w:szCs w:val="20"/>
        </w:rPr>
        <w:t xml:space="preserve">řádně </w:t>
      </w:r>
      <w:r w:rsidRPr="00C76A5C">
        <w:rPr>
          <w:rFonts w:cs="Arial"/>
          <w:sz w:val="20"/>
          <w:szCs w:val="20"/>
        </w:rPr>
        <w:t>své povinnosti vyplývající z této Smlouvy;</w:t>
      </w:r>
    </w:p>
    <w:p w:rsidR="00ED4718" w:rsidRPr="008A1524" w:rsidRDefault="00ED4718" w:rsidP="008A1524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ED4718">
        <w:rPr>
          <w:rFonts w:cs="Arial"/>
          <w:sz w:val="20"/>
        </w:rPr>
        <w:t>Smluvní strana nesplní povinnost vyplývajících z této Smlouvy</w:t>
      </w:r>
      <w:ins w:id="53" w:author="Autor">
        <w:r w:rsidR="00CF6046">
          <w:rPr>
            <w:rFonts w:cs="Arial"/>
            <w:sz w:val="20"/>
          </w:rPr>
          <w:t xml:space="preserve"> </w:t>
        </w:r>
        <w:r w:rsidR="00A02759">
          <w:rPr>
            <w:rFonts w:cs="Arial"/>
            <w:sz w:val="20"/>
            <w:szCs w:val="20"/>
          </w:rPr>
          <w:t>(vč. povinnosti uvedené v čl.</w:t>
        </w:r>
        <w:r w:rsidR="00CF6046">
          <w:rPr>
            <w:rFonts w:cs="Arial"/>
            <w:sz w:val="20"/>
            <w:szCs w:val="20"/>
          </w:rPr>
          <w:t> </w:t>
        </w:r>
        <w:del w:id="54" w:author="Autor">
          <w:r w:rsidR="00A02759" w:rsidDel="00CF6046">
            <w:rPr>
              <w:rFonts w:cs="Arial"/>
              <w:sz w:val="20"/>
              <w:szCs w:val="20"/>
            </w:rPr>
            <w:delText xml:space="preserve"> </w:delText>
          </w:r>
        </w:del>
        <w:r w:rsidR="00A02759">
          <w:rPr>
            <w:rFonts w:cs="Arial"/>
            <w:sz w:val="20"/>
            <w:szCs w:val="20"/>
          </w:rPr>
          <w:t>5 odst. 5.6 této Smlouvy)</w:t>
        </w:r>
      </w:ins>
      <w:r w:rsidRPr="00ED4718">
        <w:rPr>
          <w:rFonts w:cs="Arial"/>
          <w:sz w:val="20"/>
        </w:rPr>
        <w:t xml:space="preserve">, za předpokladu, že Smluvní strana, </w:t>
      </w:r>
      <w:r w:rsidRPr="008A1524">
        <w:rPr>
          <w:rFonts w:cs="Arial"/>
          <w:sz w:val="20"/>
        </w:rPr>
        <w:t>která nesplnila povinnost, nezjedná nápravu ani do 15 kalendářních dnů od doručení písemného oznámení o</w:t>
      </w:r>
      <w:del w:id="55" w:author="Autor">
        <w:r w:rsidRPr="008A1524" w:rsidDel="00A02759">
          <w:rPr>
            <w:rFonts w:cs="Arial"/>
            <w:sz w:val="20"/>
          </w:rPr>
          <w:delText xml:space="preserve"> </w:delText>
        </w:r>
      </w:del>
      <w:ins w:id="56" w:author="Autor">
        <w:r w:rsidR="00A02759">
          <w:rPr>
            <w:rFonts w:cs="Arial"/>
            <w:sz w:val="20"/>
          </w:rPr>
          <w:t> </w:t>
        </w:r>
      </w:ins>
      <w:r w:rsidRPr="008A1524">
        <w:rPr>
          <w:rFonts w:cs="Arial"/>
          <w:sz w:val="20"/>
        </w:rPr>
        <w:t xml:space="preserve">neplnění </w:t>
      </w:r>
      <w:r w:rsidR="00FC4150" w:rsidRPr="008A1524">
        <w:rPr>
          <w:rFonts w:cs="Arial"/>
          <w:sz w:val="20"/>
        </w:rPr>
        <w:t>povinnosti</w:t>
      </w:r>
      <w:r w:rsidRPr="008A1524">
        <w:rPr>
          <w:rFonts w:cs="Arial"/>
          <w:sz w:val="20"/>
        </w:rPr>
        <w:t xml:space="preserve"> a žádosti o zjednání nápravu;</w:t>
      </w:r>
    </w:p>
    <w:p w:rsidR="006E5939" w:rsidRDefault="00ED4718" w:rsidP="00260C4A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Poskytova</w:t>
      </w:r>
      <w:r w:rsidR="006E5939" w:rsidRPr="00C76A5C">
        <w:rPr>
          <w:rFonts w:cs="Arial"/>
          <w:sz w:val="20"/>
          <w:szCs w:val="20"/>
        </w:rPr>
        <w:t xml:space="preserve">tel </w:t>
      </w:r>
      <w:r w:rsidR="00C76A5C" w:rsidRPr="00C76A5C">
        <w:rPr>
          <w:rFonts w:cs="Arial"/>
          <w:sz w:val="20"/>
          <w:szCs w:val="20"/>
        </w:rPr>
        <w:t xml:space="preserve">opakovaně </w:t>
      </w:r>
      <w:r w:rsidR="006E5939" w:rsidRPr="00C76A5C">
        <w:rPr>
          <w:rFonts w:cs="Arial"/>
          <w:sz w:val="20"/>
          <w:szCs w:val="20"/>
        </w:rPr>
        <w:t>poruší povinn</w:t>
      </w:r>
      <w:r w:rsidR="00C76A5C" w:rsidRPr="00C76A5C">
        <w:rPr>
          <w:rFonts w:cs="Arial"/>
          <w:sz w:val="20"/>
          <w:szCs w:val="20"/>
        </w:rPr>
        <w:t xml:space="preserve">osti </w:t>
      </w:r>
      <w:r>
        <w:rPr>
          <w:rFonts w:cs="Arial"/>
          <w:sz w:val="20"/>
          <w:szCs w:val="20"/>
        </w:rPr>
        <w:t>dle čl. 7 a/nebo 8</w:t>
      </w:r>
      <w:r w:rsidR="006E5939" w:rsidRPr="00C76A5C">
        <w:rPr>
          <w:rFonts w:cs="Arial"/>
          <w:sz w:val="20"/>
          <w:szCs w:val="20"/>
        </w:rPr>
        <w:t xml:space="preserve"> této Smlouvy či</w:t>
      </w:r>
      <w:r w:rsidR="000C7852">
        <w:rPr>
          <w:rFonts w:cs="Arial"/>
          <w:sz w:val="20"/>
          <w:szCs w:val="20"/>
        </w:rPr>
        <w:t> </w:t>
      </w:r>
      <w:r w:rsidR="008A1524" w:rsidRPr="00C76A5C">
        <w:rPr>
          <w:rFonts w:cs="Arial"/>
          <w:sz w:val="20"/>
          <w:szCs w:val="20"/>
        </w:rPr>
        <w:t xml:space="preserve"> </w:t>
      </w:r>
      <w:r w:rsidR="006E5939" w:rsidRPr="00C76A5C">
        <w:rPr>
          <w:rFonts w:cs="Arial"/>
          <w:sz w:val="20"/>
          <w:szCs w:val="20"/>
        </w:rPr>
        <w:t>Poskytovatel jedná v rozporu s jakýmkoliv závazným právním předpisem.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Pro za</w:t>
      </w:r>
      <w:r w:rsidR="00A45AD4">
        <w:rPr>
          <w:rFonts w:cs="Arial"/>
          <w:sz w:val="20"/>
          <w:szCs w:val="20"/>
        </w:rPr>
        <w:t>mezení jakýchkoliv pochybností S</w:t>
      </w:r>
      <w:r w:rsidRPr="00503EF6">
        <w:rPr>
          <w:rFonts w:cs="Arial"/>
          <w:sz w:val="20"/>
          <w:szCs w:val="20"/>
        </w:rPr>
        <w:t>mluvní strany sjednávají, že oznámení se žádost</w:t>
      </w:r>
      <w:r w:rsidR="00ED4718">
        <w:rPr>
          <w:rFonts w:cs="Arial"/>
          <w:sz w:val="20"/>
          <w:szCs w:val="20"/>
        </w:rPr>
        <w:t>í o nápravu ve smyslu předchozí</w:t>
      </w:r>
      <w:r w:rsidRPr="00503EF6">
        <w:rPr>
          <w:rFonts w:cs="Arial"/>
          <w:sz w:val="20"/>
          <w:szCs w:val="20"/>
        </w:rPr>
        <w:t>h</w:t>
      </w:r>
      <w:r w:rsidR="00ED4718">
        <w:rPr>
          <w:rFonts w:cs="Arial"/>
          <w:sz w:val="20"/>
          <w:szCs w:val="20"/>
        </w:rPr>
        <w:t>o odstavce</w:t>
      </w:r>
      <w:r w:rsidRPr="00503EF6">
        <w:rPr>
          <w:rFonts w:cs="Arial"/>
          <w:sz w:val="20"/>
          <w:szCs w:val="20"/>
        </w:rPr>
        <w:t xml:space="preserve"> tohoto článku Smlouvy může být doručeno kdykoliv po</w:t>
      </w:r>
      <w:r>
        <w:rPr>
          <w:rFonts w:cs="Arial"/>
          <w:sz w:val="20"/>
          <w:szCs w:val="20"/>
        </w:rPr>
        <w:t> </w:t>
      </w:r>
      <w:r w:rsidR="00F34575">
        <w:rPr>
          <w:rFonts w:cs="Arial"/>
          <w:sz w:val="20"/>
          <w:szCs w:val="20"/>
        </w:rPr>
        <w:t>započetí prodlení jedné ze S</w:t>
      </w:r>
      <w:r w:rsidRPr="00503EF6">
        <w:rPr>
          <w:rFonts w:cs="Arial"/>
          <w:sz w:val="20"/>
          <w:szCs w:val="20"/>
        </w:rPr>
        <w:t>mluvních stran.</w:t>
      </w:r>
    </w:p>
    <w:p w:rsidR="00ED4718" w:rsidRPr="00503EF6" w:rsidRDefault="00ED4718" w:rsidP="00ED4718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jsou oprávněny</w:t>
      </w:r>
      <w:r>
        <w:rPr>
          <w:rFonts w:cs="Arial"/>
          <w:sz w:val="20"/>
          <w:szCs w:val="20"/>
        </w:rPr>
        <w:t xml:space="preserve"> od této S</w:t>
      </w:r>
      <w:r w:rsidRPr="00503EF6">
        <w:rPr>
          <w:rFonts w:cs="Arial"/>
          <w:sz w:val="20"/>
          <w:szCs w:val="20"/>
        </w:rPr>
        <w:t>mlouvy odstoupit v souladu s § 2001 a násl. Občanského zákoníku.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lastRenderedPageBreak/>
        <w:t xml:space="preserve">Objednatel je rovněž oprávněn od </w:t>
      </w:r>
      <w:r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</w:t>
      </w:r>
      <w:r w:rsidRPr="00B75D49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odstoupit, pokud je na majetek Poskytovatele vedeno insolvenční řízení nebo byl insolvenční návrh zamítnut pro nedostatek majetku Poskytovatele, dle zákona č. 182/2006 Sb., o úpadku a způsobech jeho řešení, ve znění pozdějších předpisů, nebo pokud Poskytovatel vstoupí do likvidace.</w:t>
      </w:r>
    </w:p>
    <w:p w:rsidR="006E5939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Odstoupení od této Smlouvy ze strany Objednatele nesmí být spojeno s uložením jakékoliv sankce ze strany Poskytovatele k tíži Objednatele.</w:t>
      </w:r>
    </w:p>
    <w:p w:rsidR="004838EF" w:rsidRDefault="006E5939" w:rsidP="004838EF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Odstoupení od této Smlouvy je účinné dnem doručení písemného proje</w:t>
      </w:r>
      <w:r w:rsidR="00F34575">
        <w:rPr>
          <w:rFonts w:cs="Arial"/>
          <w:sz w:val="20"/>
          <w:szCs w:val="20"/>
        </w:rPr>
        <w:t>vu oznámení o odstoupení druhé S</w:t>
      </w:r>
      <w:r w:rsidRPr="00503EF6">
        <w:rPr>
          <w:rFonts w:cs="Arial"/>
          <w:sz w:val="20"/>
          <w:szCs w:val="20"/>
        </w:rPr>
        <w:t>mluvní straně, a tato Smlouva zaniká dnem doručení takového oznámení s tím, že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ustanovení, která mají podle zákona nebo této Smlouvy trvat i po ukončení této Smlouvy, zejména ustanovení týkající se náhrady škody, smluvních pokut, ochrany informací a řešení sporů, přetrvávají. </w:t>
      </w:r>
    </w:p>
    <w:p w:rsidR="00A45AD4" w:rsidRPr="004838EF" w:rsidRDefault="00F34575" w:rsidP="004838EF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4838EF">
        <w:rPr>
          <w:rFonts w:cs="Arial"/>
          <w:sz w:val="20"/>
          <w:szCs w:val="20"/>
        </w:rPr>
        <w:t>Smluvní strany jsou</w:t>
      </w:r>
      <w:r w:rsidR="006E5939" w:rsidRPr="004838EF">
        <w:rPr>
          <w:rFonts w:cs="Arial"/>
          <w:sz w:val="20"/>
          <w:szCs w:val="20"/>
        </w:rPr>
        <w:t xml:space="preserve"> oprávněn</w:t>
      </w:r>
      <w:r w:rsidRPr="004838EF">
        <w:rPr>
          <w:rFonts w:cs="Arial"/>
          <w:sz w:val="20"/>
          <w:szCs w:val="20"/>
        </w:rPr>
        <w:t>y</w:t>
      </w:r>
      <w:r w:rsidR="006E5939" w:rsidRPr="004838EF">
        <w:rPr>
          <w:rFonts w:cs="Arial"/>
          <w:sz w:val="20"/>
          <w:szCs w:val="20"/>
        </w:rPr>
        <w:t xml:space="preserve"> tuto Smlouvu vypovědět, a to i by udání důvodu. Výpovědní doba činí </w:t>
      </w:r>
      <w:r w:rsidR="00ED4718" w:rsidRPr="004838EF">
        <w:rPr>
          <w:rFonts w:cs="Arial"/>
          <w:sz w:val="20"/>
          <w:szCs w:val="20"/>
        </w:rPr>
        <w:t>2</w:t>
      </w:r>
      <w:r w:rsidR="006E5939" w:rsidRPr="004838EF">
        <w:rPr>
          <w:rFonts w:cs="Arial"/>
          <w:sz w:val="20"/>
          <w:szCs w:val="20"/>
        </w:rPr>
        <w:t> měsíc</w:t>
      </w:r>
      <w:r w:rsidR="00ED4718" w:rsidRPr="004838EF">
        <w:rPr>
          <w:rFonts w:cs="Arial"/>
          <w:sz w:val="20"/>
          <w:szCs w:val="20"/>
        </w:rPr>
        <w:t>e</w:t>
      </w:r>
      <w:r w:rsidR="006E5939" w:rsidRPr="004838EF">
        <w:rPr>
          <w:rFonts w:cs="Arial"/>
          <w:i/>
          <w:sz w:val="20"/>
          <w:szCs w:val="20"/>
        </w:rPr>
        <w:t xml:space="preserve"> </w:t>
      </w:r>
      <w:r w:rsidR="006E5939" w:rsidRPr="004838EF">
        <w:rPr>
          <w:rFonts w:cs="Arial"/>
          <w:sz w:val="20"/>
          <w:szCs w:val="20"/>
        </w:rPr>
        <w:t xml:space="preserve">a začíná běžet dnem následujícím po dni, ve kterém bylo písemné vyhotovení výpovědi prokazatelně </w:t>
      </w:r>
      <w:r w:rsidRPr="004838EF">
        <w:rPr>
          <w:rFonts w:cs="Arial"/>
          <w:sz w:val="20"/>
          <w:szCs w:val="20"/>
        </w:rPr>
        <w:t xml:space="preserve">Smluvní straně </w:t>
      </w:r>
      <w:r w:rsidR="006E5939" w:rsidRPr="004838EF">
        <w:rPr>
          <w:rFonts w:cs="Arial"/>
          <w:sz w:val="20"/>
          <w:szCs w:val="20"/>
        </w:rPr>
        <w:t>doručeno.</w:t>
      </w:r>
      <w:r w:rsidR="00A45AD4" w:rsidRPr="004838EF">
        <w:rPr>
          <w:rFonts w:cs="Arial"/>
          <w:sz w:val="20"/>
          <w:szCs w:val="20"/>
        </w:rPr>
        <w:t xml:space="preserve"> </w:t>
      </w:r>
    </w:p>
    <w:p w:rsidR="006E5939" w:rsidRPr="006B20DD" w:rsidRDefault="006E5939" w:rsidP="00260C4A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je povinen poskytnout Objednateli v případě předčasného ukončení této Smlouvy nezbytnou součinnost tak, aby Objednateli nevznikala škoda či jiná újma.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591259" w:rsidRDefault="007B79F4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91259">
        <w:rPr>
          <w:rFonts w:cs="Arial"/>
          <w:b/>
          <w:bCs/>
          <w:sz w:val="20"/>
        </w:rPr>
        <w:t>Článek 12</w:t>
      </w:r>
    </w:p>
    <w:p w:rsidR="006E5939" w:rsidRPr="00591259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91259">
        <w:rPr>
          <w:rFonts w:cs="Arial"/>
          <w:b/>
          <w:bCs/>
          <w:sz w:val="20"/>
        </w:rPr>
        <w:t>Závěrečná ustanovení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Nestanoví-li tato Smlouva jinak, je možné j</w:t>
      </w:r>
      <w:r w:rsidR="00A45AD4">
        <w:rPr>
          <w:rFonts w:cs="Arial"/>
          <w:sz w:val="20"/>
          <w:szCs w:val="20"/>
        </w:rPr>
        <w:t>i měnit pouze písemnou dohodou S</w:t>
      </w:r>
      <w:r w:rsidRPr="00503EF6">
        <w:rPr>
          <w:rFonts w:cs="Arial"/>
          <w:sz w:val="20"/>
          <w:szCs w:val="20"/>
        </w:rPr>
        <w:t>mluvních stran ve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formě vzestupně číslovaných dodatků této Smlouvy. </w:t>
      </w:r>
    </w:p>
    <w:p w:rsidR="00F34575" w:rsidRDefault="006E5939" w:rsidP="007B79F4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Veškerá práva a povinnosti vyplývající z této Smlouvy přecházejí, pokud to povaha těchto práv a povinností </w:t>
      </w:r>
      <w:r w:rsidR="00A45AD4">
        <w:rPr>
          <w:rFonts w:cs="Arial"/>
          <w:sz w:val="20"/>
          <w:szCs w:val="20"/>
        </w:rPr>
        <w:t>nevylučuje, na právní nástupce S</w:t>
      </w:r>
      <w:r w:rsidRPr="00503EF6">
        <w:rPr>
          <w:rFonts w:cs="Arial"/>
          <w:sz w:val="20"/>
          <w:szCs w:val="20"/>
        </w:rPr>
        <w:t>mluvních stran.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základě této Smlouvy nebo v souvislosti s touto Smlouvou a k jej</w:t>
      </w:r>
      <w:r w:rsidR="00A45AD4">
        <w:rPr>
          <w:rFonts w:cs="Arial"/>
          <w:sz w:val="20"/>
          <w:szCs w:val="20"/>
        </w:rPr>
        <w:t>ich vyřešení. Nedohodnou-li se S</w:t>
      </w:r>
      <w:r w:rsidRPr="00503EF6">
        <w:rPr>
          <w:rFonts w:cs="Arial"/>
          <w:sz w:val="20"/>
          <w:szCs w:val="20"/>
        </w:rPr>
        <w:t xml:space="preserve">mluvní strany na způsobu řešení vzájemného sporu, spor bude rozhodován </w:t>
      </w:r>
      <w:r w:rsidR="00A45AD4">
        <w:rPr>
          <w:rFonts w:cs="Arial"/>
          <w:bCs/>
          <w:iCs/>
          <w:sz w:val="20"/>
          <w:szCs w:val="20"/>
        </w:rPr>
        <w:t>věcně a místně příslušnými</w:t>
      </w:r>
      <w:r w:rsidRPr="00503EF6">
        <w:rPr>
          <w:rFonts w:cs="Arial"/>
          <w:bCs/>
          <w:iCs/>
          <w:sz w:val="20"/>
          <w:szCs w:val="20"/>
        </w:rPr>
        <w:t xml:space="preserve"> soudy České republiky.</w:t>
      </w:r>
    </w:p>
    <w:p w:rsidR="006E5939" w:rsidRDefault="00A45AD4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bCs/>
          <w:iCs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>Vztahy mezi S</w:t>
      </w:r>
      <w:r w:rsidR="006E5939" w:rsidRPr="00503EF6">
        <w:rPr>
          <w:rFonts w:cs="Arial"/>
          <w:bCs/>
          <w:iCs/>
          <w:sz w:val="20"/>
          <w:szCs w:val="20"/>
        </w:rPr>
        <w:t>mluvními stranami touto Smlouvou výslovně neupravené se řídí platnými a účinnými právními předpisy České republiky, zejména Občanským zákoníkem.</w:t>
      </w:r>
    </w:p>
    <w:p w:rsidR="00520220" w:rsidRPr="00F31FAF" w:rsidRDefault="00A46150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2C649E">
        <w:rPr>
          <w:sz w:val="20"/>
          <w:szCs w:val="20"/>
        </w:rPr>
        <w:t>Pokud některá lhůta, ujednání,</w:t>
      </w:r>
      <w:r w:rsidR="00A45AD4">
        <w:rPr>
          <w:sz w:val="20"/>
          <w:szCs w:val="20"/>
        </w:rPr>
        <w:t xml:space="preserve"> podmínka nebo ustanovení této S</w:t>
      </w:r>
      <w:r w:rsidRPr="002C649E">
        <w:rPr>
          <w:sz w:val="20"/>
          <w:szCs w:val="20"/>
        </w:rPr>
        <w:t xml:space="preserve">mlouvy budou prohlášeny soudem za neplatné, nulové či nevymahatelné, </w:t>
      </w:r>
      <w:r w:rsidR="00A45AD4">
        <w:rPr>
          <w:sz w:val="20"/>
          <w:szCs w:val="20"/>
        </w:rPr>
        <w:t>zůstane zbytek ustanovení této S</w:t>
      </w:r>
      <w:r w:rsidRPr="002C649E">
        <w:rPr>
          <w:sz w:val="20"/>
          <w:szCs w:val="20"/>
        </w:rPr>
        <w:t>mlouvy v plné platnosti a</w:t>
      </w:r>
      <w:r w:rsidR="00A45AD4">
        <w:rPr>
          <w:sz w:val="20"/>
          <w:szCs w:val="20"/>
        </w:rPr>
        <w:t> </w:t>
      </w:r>
      <w:r w:rsidRPr="002C649E">
        <w:rPr>
          <w:sz w:val="20"/>
          <w:szCs w:val="20"/>
        </w:rPr>
        <w:t>účinnosti a nebude v žádném ohledu ovlivněn, narušen nebo zneplatněn; a</w:t>
      </w:r>
      <w:r w:rsidR="00A45AD4">
        <w:rPr>
          <w:sz w:val="20"/>
          <w:szCs w:val="20"/>
        </w:rPr>
        <w:t xml:space="preserve"> Smluvní</w:t>
      </w:r>
      <w:r w:rsidRPr="002C649E">
        <w:rPr>
          <w:sz w:val="20"/>
          <w:szCs w:val="20"/>
        </w:rPr>
        <w:t xml:space="preserve"> strany se zavazují, že takové neplatné či nevymáhatelné ustanovení nahradí jiným smluvním ujednáním ve</w:t>
      </w:r>
      <w:r w:rsidR="00A45AD4">
        <w:rPr>
          <w:sz w:val="20"/>
          <w:szCs w:val="20"/>
        </w:rPr>
        <w:t> </w:t>
      </w:r>
      <w:r w:rsidRPr="002C649E">
        <w:rPr>
          <w:sz w:val="20"/>
          <w:szCs w:val="20"/>
        </w:rPr>
        <w:t>smyslu t</w:t>
      </w:r>
      <w:r w:rsidR="00A45AD4">
        <w:rPr>
          <w:sz w:val="20"/>
          <w:szCs w:val="20"/>
        </w:rPr>
        <w:t>éto S</w:t>
      </w:r>
      <w:r w:rsidRPr="002C649E">
        <w:rPr>
          <w:sz w:val="20"/>
          <w:szCs w:val="20"/>
        </w:rPr>
        <w:t>mlouvy, které bude platné, účinné a vymáhatelné.</w:t>
      </w:r>
    </w:p>
    <w:p w:rsidR="006E5939" w:rsidRPr="00520220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20220">
        <w:rPr>
          <w:rFonts w:cs="Arial"/>
          <w:sz w:val="20"/>
          <w:szCs w:val="20"/>
        </w:rPr>
        <w:t xml:space="preserve">Tato Smlouva se uzavírá ve čtyřech (4) vyhotoveních s platností originálu, </w:t>
      </w:r>
      <w:r w:rsidRPr="00520220">
        <w:rPr>
          <w:rFonts w:cs="Arial"/>
          <w:sz w:val="20"/>
          <w:szCs w:val="20"/>
        </w:rPr>
        <w:br/>
        <w:t>z nichž tři (3) vyhotovení obdrží Objednatel a jedno (1) vyhotovení obdrží Poskytovatel.</w:t>
      </w:r>
    </w:p>
    <w:p w:rsidR="00A45AD4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výslovně prohlašují, že si tuto Smlouvu přečetly, že byla sepsána podle jejich pravé a svobodné vůle a nebyla ujednána v tísni, nebo za nápadně nevýhodných podmínek, což stvrzují svými podpisy.</w:t>
      </w:r>
    </w:p>
    <w:p w:rsidR="004838EF" w:rsidRDefault="004838EF" w:rsidP="004838EF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</w:p>
    <w:p w:rsidR="004838EF" w:rsidRDefault="004838EF" w:rsidP="004838EF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</w:p>
    <w:p w:rsidR="004838EF" w:rsidRDefault="004838EF" w:rsidP="004838EF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</w:p>
    <w:p w:rsidR="004838EF" w:rsidRDefault="004838EF" w:rsidP="004838EF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</w:p>
    <w:p w:rsidR="00A46150" w:rsidRDefault="007B79F4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Nedílnou součást</w:t>
      </w:r>
      <w:r w:rsidR="006E5939" w:rsidRPr="00A45AD4">
        <w:rPr>
          <w:rFonts w:cs="Arial"/>
          <w:sz w:val="20"/>
          <w:szCs w:val="20"/>
        </w:rPr>
        <w:t xml:space="preserve"> této Smlouvy</w:t>
      </w:r>
      <w:r>
        <w:rPr>
          <w:rFonts w:cs="Arial"/>
          <w:sz w:val="20"/>
          <w:szCs w:val="20"/>
        </w:rPr>
        <w:t xml:space="preserve"> tvoří následující přílohy: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1:</w:t>
      </w:r>
      <w:r>
        <w:rPr>
          <w:rFonts w:cs="Arial"/>
          <w:sz w:val="20"/>
          <w:szCs w:val="20"/>
        </w:rPr>
        <w:tab/>
      </w:r>
      <w:r w:rsidR="00FC4150">
        <w:rPr>
          <w:rFonts w:cs="Arial"/>
          <w:sz w:val="20"/>
          <w:szCs w:val="20"/>
        </w:rPr>
        <w:t>Přehled</w:t>
      </w:r>
      <w:r>
        <w:rPr>
          <w:rFonts w:cs="Arial"/>
          <w:sz w:val="20"/>
          <w:szCs w:val="20"/>
        </w:rPr>
        <w:t xml:space="preserve"> Tiskových zařízení </w:t>
      </w:r>
      <w:r w:rsidRPr="000C7852">
        <w:rPr>
          <w:rFonts w:cs="Arial"/>
          <w:i/>
          <w:sz w:val="20"/>
          <w:szCs w:val="20"/>
        </w:rPr>
        <w:t>(samostatná příloha)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2:</w:t>
      </w:r>
      <w:r>
        <w:rPr>
          <w:rFonts w:cs="Arial"/>
          <w:sz w:val="20"/>
          <w:szCs w:val="20"/>
        </w:rPr>
        <w:tab/>
        <w:t xml:space="preserve">Seznam míst plnění 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3:</w:t>
      </w:r>
      <w:r>
        <w:rPr>
          <w:rFonts w:cs="Arial"/>
          <w:sz w:val="20"/>
          <w:szCs w:val="20"/>
        </w:rPr>
        <w:tab/>
        <w:t xml:space="preserve">Stanovení nabídkové ceny </w:t>
      </w:r>
      <w:r w:rsidRPr="00C431F5">
        <w:rPr>
          <w:rFonts w:cs="Arial"/>
          <w:sz w:val="20"/>
          <w:szCs w:val="20"/>
          <w:highlight w:val="yellow"/>
        </w:rPr>
        <w:t>[UCHAZEČ DOPLNÍ TABULKU]</w:t>
      </w:r>
    </w:p>
    <w:p w:rsidR="007B79F4" w:rsidRDefault="000C7852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2127" w:hanging="15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4:</w:t>
      </w:r>
      <w:r w:rsidR="007B79F4">
        <w:rPr>
          <w:rFonts w:cs="Arial"/>
          <w:sz w:val="20"/>
          <w:szCs w:val="20"/>
        </w:rPr>
        <w:t xml:space="preserve"> </w:t>
      </w:r>
      <w:r w:rsidR="007B79F4">
        <w:rPr>
          <w:rFonts w:cs="Arial"/>
          <w:sz w:val="20"/>
          <w:szCs w:val="20"/>
        </w:rPr>
        <w:tab/>
      </w:r>
      <w:r w:rsidR="00D23C27" w:rsidRPr="00D23C27">
        <w:rPr>
          <w:rFonts w:cs="Arial"/>
          <w:sz w:val="20"/>
          <w:szCs w:val="20"/>
        </w:rPr>
        <w:t xml:space="preserve">Popis způsobu realizace předmětu plnění vč. servisních služeb </w:t>
      </w:r>
      <w:r w:rsidR="007B79F4" w:rsidRPr="00C431F5">
        <w:rPr>
          <w:rFonts w:cs="Arial"/>
          <w:sz w:val="20"/>
          <w:szCs w:val="20"/>
          <w:highlight w:val="yellow"/>
        </w:rPr>
        <w:t>[PŘEDLOŽÍ UCHAZEČ V NABÍDCE]</w:t>
      </w:r>
    </w:p>
    <w:p w:rsidR="007117DF" w:rsidRDefault="007117DF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2127" w:hanging="1560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7"/>
        <w:gridCol w:w="4417"/>
      </w:tblGrid>
      <w:tr w:rsidR="00D23C27" w:rsidRPr="00C3279A" w:rsidTr="00520220">
        <w:trPr>
          <w:trHeight w:val="1415"/>
        </w:trPr>
        <w:tc>
          <w:tcPr>
            <w:tcW w:w="4417" w:type="dxa"/>
            <w:hideMark/>
          </w:tcPr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 xml:space="preserve">          V Praze dne ………………..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Pr="00503EF6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503EF6">
              <w:rPr>
                <w:rFonts w:eastAsia="Calibri" w:cs="Arial"/>
                <w:sz w:val="20"/>
                <w:lang w:eastAsia="cs-CZ"/>
              </w:rPr>
              <w:t>………………………………………</w:t>
            </w:r>
          </w:p>
          <w:p w:rsidR="00D23C27" w:rsidRPr="00A45AD4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Robin Povšík</w:t>
            </w:r>
          </w:p>
          <w:p w:rsidR="00D23C27" w:rsidRPr="00A45AD4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náměstek pro řízení sekce řízení úřadu</w:t>
            </w:r>
          </w:p>
          <w:p w:rsidR="00D23C27" w:rsidRPr="00C3279A" w:rsidRDefault="00D23C27" w:rsidP="00FA05A5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Česká republika – Ministerstvo práce a sociálních věcí</w:t>
            </w:r>
          </w:p>
        </w:tc>
        <w:tc>
          <w:tcPr>
            <w:tcW w:w="4417" w:type="dxa"/>
            <w:hideMark/>
          </w:tcPr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 xml:space="preserve">        V ……………. dne………………..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Pr="00C3279A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503EF6">
              <w:rPr>
                <w:rFonts w:eastAsia="Calibri" w:cs="Arial"/>
                <w:sz w:val="20"/>
                <w:lang w:eastAsia="cs-CZ"/>
              </w:rPr>
              <w:t>…………………………………….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  <w:r>
              <w:rPr>
                <w:rFonts w:cs="Arial"/>
                <w:sz w:val="20"/>
              </w:rPr>
              <w:t xml:space="preserve"> </w:t>
            </w:r>
          </w:p>
          <w:p w:rsidR="00D23C27" w:rsidRPr="00C3279A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</w:p>
        </w:tc>
      </w:tr>
    </w:tbl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7117DF" w:rsidRDefault="007117DF" w:rsidP="007B79F4">
      <w:pPr>
        <w:jc w:val="right"/>
        <w:rPr>
          <w:rFonts w:cs="Arial"/>
          <w:iCs/>
          <w:sz w:val="20"/>
        </w:rPr>
      </w:pPr>
    </w:p>
    <w:p w:rsidR="007117DF" w:rsidRDefault="007117D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7B79F4" w:rsidRPr="007B79F4" w:rsidRDefault="001374B6" w:rsidP="007B79F4">
      <w:pPr>
        <w:jc w:val="right"/>
        <w:rPr>
          <w:rFonts w:cs="Arial"/>
          <w:iCs/>
          <w:sz w:val="20"/>
        </w:rPr>
      </w:pPr>
      <w:r>
        <w:rPr>
          <w:rFonts w:cs="Arial"/>
          <w:iCs/>
          <w:sz w:val="20"/>
        </w:rPr>
        <w:lastRenderedPageBreak/>
        <w:t>P</w:t>
      </w:r>
      <w:r w:rsidR="007B79F4" w:rsidRPr="007B79F4">
        <w:rPr>
          <w:rFonts w:cs="Arial"/>
          <w:iCs/>
          <w:sz w:val="20"/>
        </w:rPr>
        <w:t>říloha č. 1</w:t>
      </w:r>
    </w:p>
    <w:p w:rsidR="007B79F4" w:rsidRDefault="007B79F4" w:rsidP="00056354">
      <w:pPr>
        <w:rPr>
          <w:rFonts w:cs="Arial"/>
          <w:iCs/>
          <w:sz w:val="22"/>
          <w:szCs w:val="22"/>
        </w:rPr>
      </w:pPr>
    </w:p>
    <w:p w:rsidR="007B79F4" w:rsidRDefault="007B79F4" w:rsidP="00056354">
      <w:pPr>
        <w:rPr>
          <w:rFonts w:cs="Arial"/>
          <w:iCs/>
          <w:sz w:val="22"/>
          <w:szCs w:val="22"/>
        </w:rPr>
      </w:pPr>
    </w:p>
    <w:p w:rsidR="004E5C7F" w:rsidRDefault="004E5C7F" w:rsidP="00056354">
      <w:pPr>
        <w:rPr>
          <w:rFonts w:cs="Arial"/>
          <w:iCs/>
          <w:sz w:val="22"/>
          <w:szCs w:val="22"/>
        </w:rPr>
      </w:pPr>
    </w:p>
    <w:p w:rsidR="004E5C7F" w:rsidRDefault="004E5C7F" w:rsidP="004E5C7F">
      <w:pPr>
        <w:jc w:val="center"/>
        <w:rPr>
          <w:b/>
          <w:spacing w:val="36"/>
          <w:szCs w:val="24"/>
        </w:rPr>
      </w:pPr>
    </w:p>
    <w:p w:rsidR="004E5C7F" w:rsidRDefault="007B79F4" w:rsidP="004E5C7F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Přehled Tiskových zařízení</w:t>
      </w:r>
    </w:p>
    <w:p w:rsidR="004E5C7F" w:rsidRDefault="004E5C7F" w:rsidP="004E5C7F">
      <w:pPr>
        <w:jc w:val="center"/>
        <w:rPr>
          <w:b/>
          <w:spacing w:val="36"/>
          <w:szCs w:val="24"/>
        </w:rPr>
      </w:pPr>
    </w:p>
    <w:p w:rsidR="004E5C7F" w:rsidRDefault="004E5C7F" w:rsidP="007B79F4">
      <w:pPr>
        <w:jc w:val="center"/>
        <w:rPr>
          <w:i/>
          <w:spacing w:val="36"/>
          <w:sz w:val="20"/>
        </w:rPr>
      </w:pPr>
      <w:r w:rsidRPr="004E5C7F">
        <w:rPr>
          <w:i/>
          <w:spacing w:val="36"/>
          <w:sz w:val="20"/>
        </w:rPr>
        <w:t>(samostatná příloha)</w:t>
      </w: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1374B6" w:rsidRDefault="001374B6" w:rsidP="00FC4150">
      <w:pPr>
        <w:jc w:val="right"/>
        <w:rPr>
          <w:rFonts w:cs="Arial"/>
          <w:iCs/>
          <w:sz w:val="20"/>
        </w:rPr>
      </w:pPr>
    </w:p>
    <w:p w:rsidR="00FA05A5" w:rsidRDefault="00FA05A5" w:rsidP="00FC4150">
      <w:pPr>
        <w:jc w:val="right"/>
        <w:rPr>
          <w:rFonts w:cs="Arial"/>
          <w:iCs/>
          <w:sz w:val="20"/>
        </w:rPr>
      </w:pPr>
    </w:p>
    <w:p w:rsidR="007B79F4" w:rsidRPr="007B79F4" w:rsidRDefault="007B79F4" w:rsidP="00FC4150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t xml:space="preserve">Příloha </w:t>
      </w:r>
      <w:r>
        <w:rPr>
          <w:rFonts w:cs="Arial"/>
          <w:iCs/>
          <w:sz w:val="20"/>
        </w:rPr>
        <w:t>č. 2</w:t>
      </w:r>
    </w:p>
    <w:p w:rsidR="007B79F4" w:rsidRDefault="007B79F4" w:rsidP="007B79F4">
      <w:pPr>
        <w:rPr>
          <w:rFonts w:cs="Arial"/>
          <w:iCs/>
          <w:sz w:val="22"/>
          <w:szCs w:val="22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Seznam míst plnění</w:t>
      </w:r>
    </w:p>
    <w:p w:rsidR="007B79F4" w:rsidRDefault="007B79F4" w:rsidP="007B79F4">
      <w:pPr>
        <w:rPr>
          <w:i/>
          <w:spacing w:val="36"/>
          <w:sz w:val="20"/>
        </w:rPr>
      </w:pPr>
    </w:p>
    <w:p w:rsidR="007B79F4" w:rsidRPr="00903110" w:rsidRDefault="007B79F4" w:rsidP="007B79F4">
      <w:pPr>
        <w:spacing w:after="120" w:line="280" w:lineRule="atLeast"/>
        <w:jc w:val="both"/>
        <w:rPr>
          <w:rFonts w:cs="Arial"/>
          <w:sz w:val="20"/>
        </w:rPr>
      </w:pPr>
      <w:r w:rsidRPr="00903110">
        <w:rPr>
          <w:rFonts w:cs="Arial"/>
          <w:smallCaps/>
          <w:sz w:val="20"/>
        </w:rPr>
        <w:t>N</w:t>
      </w:r>
      <w:r w:rsidRPr="00903110">
        <w:rPr>
          <w:rFonts w:cs="Arial"/>
          <w:sz w:val="20"/>
        </w:rPr>
        <w:t xml:space="preserve">íže jsou uvedena pracoviště </w:t>
      </w:r>
      <w:r>
        <w:rPr>
          <w:rFonts w:cs="Arial"/>
          <w:sz w:val="20"/>
        </w:rPr>
        <w:t>Ministerstva práce a sociálních věcí v Praze a krajích České republiky</w:t>
      </w:r>
      <w:r w:rsidRPr="00903110">
        <w:rPr>
          <w:rFonts w:cs="Arial"/>
          <w:sz w:val="20"/>
        </w:rPr>
        <w:t xml:space="preserve"> zahrnující lékařskou posudkovou službu (</w:t>
      </w:r>
      <w:r>
        <w:rPr>
          <w:rFonts w:cs="Arial"/>
          <w:sz w:val="20"/>
        </w:rPr>
        <w:t>dále jen „</w:t>
      </w:r>
      <w:r w:rsidRPr="00903110">
        <w:rPr>
          <w:rFonts w:cs="Arial"/>
          <w:b/>
          <w:i/>
          <w:sz w:val="20"/>
        </w:rPr>
        <w:t>LPS</w:t>
      </w:r>
      <w:r>
        <w:rPr>
          <w:rFonts w:cs="Arial"/>
          <w:sz w:val="20"/>
        </w:rPr>
        <w:t>“</w:t>
      </w:r>
      <w:r w:rsidRPr="00903110">
        <w:rPr>
          <w:rFonts w:cs="Arial"/>
          <w:sz w:val="20"/>
        </w:rPr>
        <w:t>) a referát odvolání a správních činností nepojistných dávek (</w:t>
      </w:r>
      <w:r>
        <w:rPr>
          <w:rFonts w:cs="Arial"/>
          <w:sz w:val="20"/>
        </w:rPr>
        <w:t>dále jen „</w:t>
      </w:r>
      <w:r w:rsidRPr="00903110">
        <w:rPr>
          <w:rFonts w:cs="Arial"/>
          <w:b/>
          <w:i/>
          <w:sz w:val="20"/>
        </w:rPr>
        <w:t>ROSČND</w:t>
      </w:r>
      <w:r>
        <w:rPr>
          <w:rFonts w:cs="Arial"/>
          <w:sz w:val="20"/>
        </w:rPr>
        <w:t>“</w:t>
      </w:r>
      <w:r w:rsidRPr="00903110">
        <w:rPr>
          <w:rFonts w:cs="Arial"/>
          <w:sz w:val="20"/>
        </w:rPr>
        <w:t>).</w:t>
      </w:r>
    </w:p>
    <w:p w:rsidR="001374B6" w:rsidRDefault="001374B6" w:rsidP="007B79F4">
      <w:pPr>
        <w:jc w:val="right"/>
        <w:rPr>
          <w:rFonts w:cs="Arial"/>
          <w:iCs/>
          <w:sz w:val="20"/>
        </w:rPr>
      </w:pPr>
    </w:p>
    <w:tbl>
      <w:tblPr>
        <w:tblStyle w:val="Mkatabulky2"/>
        <w:tblW w:w="4857" w:type="pct"/>
        <w:tblLook w:val="04A0" w:firstRow="1" w:lastRow="0" w:firstColumn="1" w:lastColumn="0" w:noHBand="0" w:noVBand="1"/>
      </w:tblPr>
      <w:tblGrid>
        <w:gridCol w:w="2993"/>
        <w:gridCol w:w="6330"/>
      </w:tblGrid>
      <w:tr w:rsidR="001374B6" w:rsidRPr="001374B6" w:rsidTr="008E377F">
        <w:trPr>
          <w:trHeight w:val="454"/>
        </w:trPr>
        <w:tc>
          <w:tcPr>
            <w:tcW w:w="1605" w:type="pct"/>
            <w:shd w:val="clear" w:color="auto" w:fill="EEECE1" w:themeFill="background2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Město</w:t>
            </w:r>
          </w:p>
        </w:tc>
        <w:tc>
          <w:tcPr>
            <w:tcW w:w="3395" w:type="pct"/>
            <w:shd w:val="clear" w:color="auto" w:fill="EEECE1" w:themeFill="background2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Adresa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Praha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Poříční právo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Podskalská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Karlovo náměstí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d) Kartouzská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e) Myslíkova</w:t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f) Sokolovská</w:t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  <w:r w:rsidRPr="001374B6">
              <w:rPr>
                <w:rFonts w:cs="Arial"/>
                <w:b/>
                <w:bCs/>
                <w:sz w:val="20"/>
                <w:szCs w:val="20"/>
                <w:lang w:eastAsia="en-US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Poříčním právu 376/1, 128 01 Praha 2 (</w:t>
            </w:r>
            <w:r w:rsidRPr="001374B6">
              <w:rPr>
                <w:rFonts w:cs="Arial"/>
                <w:sz w:val="20"/>
                <w:szCs w:val="20"/>
                <w:u w:val="single"/>
                <w:lang w:eastAsia="cs-CZ"/>
              </w:rPr>
              <w:t>Hlavní budova MPSV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>)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Podskalská 19, 128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Karlovo náměstí 1359/1, 128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Kartouzská 4, 150 00 Praha 5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Myslíkova 25, 120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Sokolovská 855/225, 190 00 Praha 9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Plzeň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Kollárova 4, 301 00 Plzeň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Karlovy Vary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Závodní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Svahová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Závodní 357/90, 360 06 Karlovy Vary 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Svahová 1170/24, 360 01 Karlovy Vary 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Ústí nad Labem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Masarykova 633/318, 400 01 Ústí nad Labem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Liberec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nám. Dr. E. Beneše 585/26, 460 01 Liberec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Hradec Králové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Wonkova 1142, 500 02 Hradec Králové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Pardubice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Komenského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Masarykovo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Mozartova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8E377F">
            <w:pPr>
              <w:suppressAutoHyphens w:val="0"/>
              <w:overflowPunct/>
              <w:autoSpaceDE/>
              <w:spacing w:line="280" w:lineRule="atLeast"/>
              <w:ind w:right="167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Komenského náměstí 120, 530 02 Pardubice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Masarykovo nám. 1544, 530 02 Pardubice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Mozartova 449, 530 09 Pardubice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Jihlava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D60CD6" w:rsidP="00D60CD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Tolstého 15,</w:t>
            </w:r>
            <w:r w:rsidR="001374B6" w:rsidRPr="001374B6">
              <w:rPr>
                <w:rFonts w:cs="Arial"/>
                <w:sz w:val="20"/>
                <w:szCs w:val="20"/>
                <w:lang w:eastAsia="cs-CZ"/>
              </w:rPr>
              <w:t xml:space="preserve"> 586 01 Jihlava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Olomouc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Kosmonautů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Na Šibeníku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Kosmonautů 989/8, 779 00 Olomouc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Šibeníku 1179/5, 779 00 Olomouc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Zlín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tř. Tomáše Bati 3792, 760 06 Zlín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Brno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Cejl 478/10, 602 00 Brno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Ostrava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Hrabákova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Smetanovo nám.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Mírová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d) Na Obvodu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Hrabákova 1, 702 00 Ostrava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Smetanovo nám. 979/2, 702 00 Ostrava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Mírová 32, 703 00 Ostrava - Vítkovice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Obvodu 1104, 703 00 Ostrava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České Budějovice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B. Němcové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Klavíkova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Lidická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B. Němcové 585/54, 370 01 České Budějovice (pavilon G)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Klavíkova 7, 370 04 České Budějovice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Lidická 124/11, 370 01 České Budějovice (KÚ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ab/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Most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tř. Budovatelů 1989, 434 01 Most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ab/>
            </w:r>
          </w:p>
        </w:tc>
      </w:tr>
    </w:tbl>
    <w:p w:rsidR="00F63CC9" w:rsidRDefault="00F63CC9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7B79F4" w:rsidRPr="007B79F4" w:rsidRDefault="007B79F4" w:rsidP="007B79F4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t xml:space="preserve">Příloha </w:t>
      </w:r>
      <w:r>
        <w:rPr>
          <w:rFonts w:cs="Arial"/>
          <w:iCs/>
          <w:sz w:val="20"/>
        </w:rPr>
        <w:t>č. 3</w:t>
      </w:r>
    </w:p>
    <w:p w:rsidR="007B79F4" w:rsidRDefault="007B79F4" w:rsidP="007B79F4">
      <w:pPr>
        <w:rPr>
          <w:rFonts w:cs="Arial"/>
          <w:iCs/>
          <w:sz w:val="22"/>
          <w:szCs w:val="22"/>
        </w:rPr>
      </w:pPr>
    </w:p>
    <w:p w:rsidR="00FC4150" w:rsidRDefault="00FC4150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Stanovení nabídkové ceny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0C7852" w:rsidRDefault="000C7852" w:rsidP="007B79F4">
      <w:pPr>
        <w:jc w:val="center"/>
        <w:rPr>
          <w:b/>
          <w:spacing w:val="36"/>
          <w:szCs w:val="24"/>
        </w:rPr>
      </w:pPr>
      <w:r w:rsidRPr="007B79F4">
        <w:rPr>
          <w:rFonts w:cs="Arial"/>
          <w:sz w:val="20"/>
          <w:highlight w:val="lightGray"/>
        </w:rPr>
        <w:t>[UCHAZEČ DOPLNÍ TABULKU]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tbl>
      <w:tblPr>
        <w:tblW w:w="509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1710"/>
        <w:gridCol w:w="1559"/>
        <w:gridCol w:w="1275"/>
        <w:gridCol w:w="1847"/>
        <w:gridCol w:w="1839"/>
      </w:tblGrid>
      <w:tr w:rsidR="008E377F" w:rsidRPr="007B79F4" w:rsidTr="004661CA">
        <w:trPr>
          <w:trHeight w:val="567"/>
        </w:trPr>
        <w:tc>
          <w:tcPr>
            <w:tcW w:w="793" w:type="pct"/>
            <w:shd w:val="pct12" w:color="auto" w:fill="auto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both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874" w:type="pct"/>
            <w:shd w:val="pct12" w:color="auto" w:fill="auto"/>
            <w:vAlign w:val="center"/>
          </w:tcPr>
          <w:p w:rsidR="007B79F4" w:rsidRPr="004661CA" w:rsidRDefault="007B79F4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Předpokládaný počet kliků</w:t>
            </w:r>
          </w:p>
          <w:p w:rsidR="007B79F4" w:rsidRPr="004661CA" w:rsidRDefault="008E377F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(36 měsíců</w:t>
            </w:r>
            <w:r w:rsidR="007B79F4" w:rsidRPr="004661CA">
              <w:rPr>
                <w:rFonts w:cs="Arial"/>
                <w:sz w:val="20"/>
                <w:lang w:eastAsia="cs-CZ"/>
              </w:rPr>
              <w:t>)</w:t>
            </w:r>
          </w:p>
        </w:tc>
        <w:tc>
          <w:tcPr>
            <w:tcW w:w="797" w:type="pct"/>
            <w:shd w:val="pct12" w:color="auto" w:fill="auto"/>
            <w:vAlign w:val="center"/>
          </w:tcPr>
          <w:p w:rsidR="007B79F4" w:rsidRPr="004661CA" w:rsidRDefault="007B79F4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Cena v Kč bez</w:t>
            </w:r>
            <w:r w:rsid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1</w:t>
            </w:r>
            <w:r w:rsid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klik</w:t>
            </w:r>
          </w:p>
        </w:tc>
        <w:tc>
          <w:tcPr>
            <w:tcW w:w="651" w:type="pct"/>
            <w:shd w:val="pct12" w:color="auto" w:fill="auto"/>
            <w:vAlign w:val="center"/>
          </w:tcPr>
          <w:p w:rsidR="007B79F4" w:rsidRPr="004661CA" w:rsidRDefault="007B79F4" w:rsidP="00FC4150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Cena v Kč vč. 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1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klik</w:t>
            </w:r>
          </w:p>
        </w:tc>
        <w:tc>
          <w:tcPr>
            <w:tcW w:w="944" w:type="pct"/>
            <w:shd w:val="pct12" w:color="auto" w:fill="auto"/>
            <w:vAlign w:val="center"/>
          </w:tcPr>
          <w:p w:rsidR="007B79F4" w:rsidRPr="004661CA" w:rsidRDefault="007B79F4" w:rsidP="008E377F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Celková cena v Kč bez 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předpoklád</w:t>
            </w:r>
            <w:r w:rsidR="004661CA" w:rsidRPr="004661CA">
              <w:rPr>
                <w:rFonts w:cs="Arial"/>
                <w:sz w:val="20"/>
                <w:lang w:eastAsia="cs-CZ"/>
              </w:rPr>
              <w:t>aný</w:t>
            </w:r>
            <w:r w:rsidRPr="004661CA">
              <w:rPr>
                <w:rFonts w:cs="Arial"/>
                <w:sz w:val="20"/>
                <w:lang w:eastAsia="cs-CZ"/>
              </w:rPr>
              <w:t xml:space="preserve"> počet kliků</w:t>
            </w:r>
          </w:p>
        </w:tc>
        <w:tc>
          <w:tcPr>
            <w:tcW w:w="940" w:type="pct"/>
            <w:shd w:val="pct12" w:color="auto" w:fill="auto"/>
            <w:vAlign w:val="center"/>
          </w:tcPr>
          <w:p w:rsidR="007B79F4" w:rsidRPr="004661CA" w:rsidRDefault="007B79F4" w:rsidP="008E377F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Celková</w:t>
            </w:r>
            <w:r w:rsidR="004661CA">
              <w:rPr>
                <w:rFonts w:cs="Arial"/>
                <w:sz w:val="20"/>
                <w:lang w:eastAsia="cs-CZ"/>
              </w:rPr>
              <w:t xml:space="preserve"> cena v Kč vč. DPH za předpokládaný</w:t>
            </w:r>
            <w:r w:rsidRPr="004661CA">
              <w:rPr>
                <w:rFonts w:cs="Arial"/>
                <w:sz w:val="20"/>
                <w:lang w:eastAsia="cs-CZ"/>
              </w:rPr>
              <w:t xml:space="preserve"> počet kliků</w:t>
            </w:r>
          </w:p>
        </w:tc>
      </w:tr>
      <w:tr w:rsidR="00C95370" w:rsidRPr="007B79F4" w:rsidTr="004661CA">
        <w:trPr>
          <w:trHeight w:val="567"/>
        </w:trPr>
        <w:tc>
          <w:tcPr>
            <w:tcW w:w="793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sz w:val="22"/>
                <w:szCs w:val="22"/>
                <w:lang w:eastAsia="cs-CZ"/>
              </w:rPr>
              <w:t xml:space="preserve">Černobílý 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servisní </w:t>
            </w:r>
            <w:r w:rsidRPr="007B79F4">
              <w:rPr>
                <w:rFonts w:cs="Arial"/>
                <w:sz w:val="22"/>
                <w:szCs w:val="22"/>
                <w:lang w:eastAsia="cs-CZ"/>
              </w:rPr>
              <w:t>klik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95370" w:rsidRPr="00C95370" w:rsidRDefault="00C95370" w:rsidP="00C95370">
            <w:pPr>
              <w:jc w:val="center"/>
              <w:rPr>
                <w:sz w:val="22"/>
                <w:szCs w:val="22"/>
              </w:rPr>
            </w:pPr>
            <w:r w:rsidRPr="00C95370">
              <w:rPr>
                <w:sz w:val="22"/>
                <w:szCs w:val="22"/>
              </w:rPr>
              <w:t>10.080.000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4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</w:tr>
      <w:tr w:rsidR="00C95370" w:rsidRPr="007B79F4" w:rsidTr="004661CA">
        <w:trPr>
          <w:trHeight w:val="567"/>
        </w:trPr>
        <w:tc>
          <w:tcPr>
            <w:tcW w:w="793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sz w:val="22"/>
                <w:szCs w:val="22"/>
                <w:lang w:eastAsia="cs-CZ"/>
              </w:rPr>
              <w:t xml:space="preserve">Barevný 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servisní </w:t>
            </w:r>
            <w:r w:rsidRPr="007B79F4">
              <w:rPr>
                <w:rFonts w:cs="Arial"/>
                <w:sz w:val="22"/>
                <w:szCs w:val="22"/>
                <w:lang w:eastAsia="cs-CZ"/>
              </w:rPr>
              <w:t>klik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95370" w:rsidRPr="00C95370" w:rsidRDefault="00C95370" w:rsidP="00C95370">
            <w:pPr>
              <w:jc w:val="center"/>
              <w:rPr>
                <w:sz w:val="22"/>
                <w:szCs w:val="22"/>
              </w:rPr>
            </w:pPr>
            <w:r w:rsidRPr="00C95370">
              <w:rPr>
                <w:sz w:val="22"/>
                <w:szCs w:val="22"/>
              </w:rPr>
              <w:t>3.240.000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</w:tr>
      <w:tr w:rsidR="007B79F4" w:rsidRPr="007B79F4" w:rsidTr="004661CA">
        <w:trPr>
          <w:trHeight w:val="567"/>
        </w:trPr>
        <w:tc>
          <w:tcPr>
            <w:tcW w:w="3116" w:type="pct"/>
            <w:gridSpan w:val="4"/>
            <w:shd w:val="clear" w:color="auto" w:fill="auto"/>
            <w:vAlign w:val="center"/>
          </w:tcPr>
          <w:p w:rsidR="000C7852" w:rsidRDefault="007B79F4" w:rsidP="00FC4150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b/>
                <w:sz w:val="22"/>
                <w:szCs w:val="22"/>
                <w:lang w:eastAsia="cs-CZ"/>
              </w:rPr>
              <w:t>Celková cena</w:t>
            </w:r>
            <w:r w:rsidR="000C7852">
              <w:rPr>
                <w:rFonts w:cs="Arial"/>
                <w:b/>
                <w:sz w:val="22"/>
                <w:szCs w:val="22"/>
                <w:lang w:eastAsia="cs-CZ"/>
              </w:rPr>
              <w:t xml:space="preserve"> </w:t>
            </w:r>
          </w:p>
          <w:p w:rsidR="007B79F4" w:rsidRPr="000C7852" w:rsidRDefault="000C7852" w:rsidP="000C7852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0C7852">
              <w:rPr>
                <w:rFonts w:cs="Arial"/>
                <w:sz w:val="22"/>
                <w:szCs w:val="22"/>
                <w:lang w:eastAsia="cs-CZ"/>
              </w:rPr>
              <w:t>(za předpokládaný počet kliků)</w:t>
            </w:r>
          </w:p>
        </w:tc>
        <w:tc>
          <w:tcPr>
            <w:tcW w:w="944" w:type="pct"/>
            <w:shd w:val="clear" w:color="auto" w:fill="auto"/>
            <w:vAlign w:val="center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</w:p>
        </w:tc>
      </w:tr>
    </w:tbl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4661CA" w:rsidRDefault="004661CA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7B79F4" w:rsidRPr="007B79F4" w:rsidRDefault="007B79F4" w:rsidP="007B79F4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t xml:space="preserve">Příloha </w:t>
      </w:r>
      <w:r>
        <w:rPr>
          <w:rFonts w:cs="Arial"/>
          <w:iCs/>
          <w:sz w:val="20"/>
        </w:rPr>
        <w:t>č. 4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8E377F">
      <w:pPr>
        <w:ind w:left="709" w:hanging="709"/>
        <w:jc w:val="center"/>
        <w:rPr>
          <w:b/>
          <w:spacing w:val="36"/>
          <w:szCs w:val="24"/>
        </w:rPr>
      </w:pPr>
      <w:r w:rsidRPr="007B79F4">
        <w:rPr>
          <w:b/>
          <w:spacing w:val="36"/>
          <w:szCs w:val="24"/>
        </w:rPr>
        <w:t xml:space="preserve">Popis způsobu </w:t>
      </w:r>
      <w:r w:rsidR="00C95370" w:rsidRPr="00C95370">
        <w:rPr>
          <w:b/>
          <w:spacing w:val="36"/>
          <w:szCs w:val="24"/>
        </w:rPr>
        <w:t>realizace předmět</w:t>
      </w:r>
      <w:r w:rsidR="00C95370">
        <w:rPr>
          <w:b/>
          <w:spacing w:val="36"/>
          <w:szCs w:val="24"/>
        </w:rPr>
        <w:t>u plnění vč. servisních služeb</w:t>
      </w:r>
    </w:p>
    <w:p w:rsidR="000C7852" w:rsidRDefault="000C7852" w:rsidP="007B79F4">
      <w:pPr>
        <w:jc w:val="center"/>
        <w:rPr>
          <w:b/>
          <w:spacing w:val="36"/>
          <w:szCs w:val="24"/>
        </w:rPr>
      </w:pPr>
    </w:p>
    <w:p w:rsidR="007B79F4" w:rsidRDefault="000C7852" w:rsidP="007B79F4">
      <w:pPr>
        <w:jc w:val="center"/>
        <w:rPr>
          <w:b/>
          <w:spacing w:val="36"/>
          <w:szCs w:val="24"/>
        </w:rPr>
      </w:pPr>
      <w:r w:rsidRPr="007B79F4">
        <w:rPr>
          <w:rFonts w:cs="Arial"/>
          <w:sz w:val="20"/>
          <w:highlight w:val="lightGray"/>
        </w:rPr>
        <w:t>[PŘEDLOŽÍ UCHAZEČ V NABÍDCE]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F31FAF" w:rsidRDefault="00F31FAF" w:rsidP="008E377F">
      <w:pPr>
        <w:jc w:val="right"/>
        <w:rPr>
          <w:rFonts w:cs="Arial"/>
          <w:iCs/>
          <w:sz w:val="20"/>
        </w:rPr>
      </w:pPr>
    </w:p>
    <w:p w:rsidR="00C95370" w:rsidRDefault="00C95370" w:rsidP="008E377F">
      <w:pPr>
        <w:jc w:val="right"/>
        <w:rPr>
          <w:rFonts w:cs="Arial"/>
          <w:iCs/>
          <w:sz w:val="20"/>
        </w:rPr>
      </w:pPr>
    </w:p>
    <w:sectPr w:rsidR="00C95370" w:rsidSect="00FA05A5">
      <w:headerReference w:type="default" r:id="rId9"/>
      <w:footerReference w:type="default" r:id="rId10"/>
      <w:footerReference w:type="first" r:id="rId11"/>
      <w:pgSz w:w="11905" w:h="16837"/>
      <w:pgMar w:top="1134" w:right="1106" w:bottom="127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C7" w:rsidRDefault="00B973C7">
      <w:r>
        <w:separator/>
      </w:r>
    </w:p>
  </w:endnote>
  <w:endnote w:type="continuationSeparator" w:id="0">
    <w:p w:rsidR="00B973C7" w:rsidRDefault="00B9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92109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</w:rPr>
    </w:sdtEndPr>
    <w:sdtContent>
      <w:sdt>
        <w:sdtPr>
          <w:id w:val="-45880012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i/>
            <w:sz w:val="16"/>
          </w:rPr>
        </w:sdtEndPr>
        <w:sdtContent>
          <w:p w:rsidR="00B973C7" w:rsidRPr="002B63A8" w:rsidRDefault="00B973C7" w:rsidP="002B63A8">
            <w:pPr>
              <w:pStyle w:val="Zpat"/>
              <w:jc w:val="right"/>
              <w:rPr>
                <w:rFonts w:ascii="Arial" w:hAnsi="Arial" w:cs="Arial"/>
                <w:i/>
                <w:sz w:val="16"/>
              </w:rPr>
            </w:pP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begin"/>
            </w:r>
            <w:r w:rsidRPr="002B63A8">
              <w:rPr>
                <w:rFonts w:ascii="Arial" w:hAnsi="Arial" w:cs="Arial"/>
                <w:bCs/>
                <w:i/>
                <w:sz w:val="16"/>
              </w:rPr>
              <w:instrText>PAGE</w:instrTex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separate"/>
            </w:r>
            <w:r w:rsidR="00C8591B">
              <w:rPr>
                <w:rFonts w:ascii="Arial" w:hAnsi="Arial" w:cs="Arial"/>
                <w:bCs/>
                <w:i/>
                <w:noProof/>
                <w:sz w:val="16"/>
              </w:rPr>
              <w:t>3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end"/>
            </w:r>
            <w:r w:rsidRPr="002B63A8">
              <w:rPr>
                <w:rFonts w:ascii="Arial" w:hAnsi="Arial" w:cs="Arial"/>
                <w:i/>
                <w:sz w:val="16"/>
              </w:rPr>
              <w:t xml:space="preserve"> / 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begin"/>
            </w:r>
            <w:r w:rsidRPr="002B63A8">
              <w:rPr>
                <w:rFonts w:ascii="Arial" w:hAnsi="Arial" w:cs="Arial"/>
                <w:bCs/>
                <w:i/>
                <w:sz w:val="16"/>
              </w:rPr>
              <w:instrText>NUMPAGES</w:instrTex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separate"/>
            </w:r>
            <w:r w:rsidR="00C8591B">
              <w:rPr>
                <w:rFonts w:ascii="Arial" w:hAnsi="Arial" w:cs="Arial"/>
                <w:bCs/>
                <w:i/>
                <w:noProof/>
                <w:sz w:val="16"/>
              </w:rPr>
              <w:t>15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C7" w:rsidRDefault="00B973C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B973C7" w:rsidRPr="00AA65F2" w:rsidRDefault="00B973C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C7" w:rsidRDefault="00B973C7">
      <w:r>
        <w:separator/>
      </w:r>
    </w:p>
  </w:footnote>
  <w:footnote w:type="continuationSeparator" w:id="0">
    <w:p w:rsidR="00B973C7" w:rsidRDefault="00B97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F" w:rsidRPr="007117DF" w:rsidRDefault="007117DF" w:rsidP="007117DF">
    <w:pPr>
      <w:tabs>
        <w:tab w:val="center" w:pos="4536"/>
        <w:tab w:val="right" w:pos="9072"/>
      </w:tabs>
      <w:suppressAutoHyphens w:val="0"/>
      <w:overflowPunct/>
      <w:autoSpaceDE/>
      <w:jc w:val="right"/>
      <w:textAlignment w:val="auto"/>
      <w:rPr>
        <w:ins w:id="57" w:author="Autor"/>
        <w:rFonts w:cs="Arial"/>
        <w:i/>
        <w:color w:val="0000FF"/>
        <w:sz w:val="18"/>
        <w:szCs w:val="18"/>
        <w:lang w:eastAsia="cs-CZ"/>
      </w:rPr>
    </w:pPr>
    <w:ins w:id="58" w:author="Autor">
      <w:r w:rsidRPr="007117DF">
        <w:rPr>
          <w:rFonts w:cs="Arial"/>
          <w:i/>
          <w:color w:val="0000FF"/>
          <w:sz w:val="18"/>
          <w:szCs w:val="18"/>
          <w:lang w:eastAsia="cs-CZ"/>
        </w:rPr>
        <w:t>ve znění Dodatečných informací k zadávacím podmínkám č. IV ze dne 18.4.2015</w:t>
      </w:r>
    </w:ins>
  </w:p>
  <w:p w:rsidR="00B973C7" w:rsidRPr="007811F9" w:rsidRDefault="00B973C7" w:rsidP="007811F9">
    <w:pPr>
      <w:tabs>
        <w:tab w:val="center" w:pos="4536"/>
        <w:tab w:val="right" w:pos="9072"/>
      </w:tabs>
      <w:suppressAutoHyphens w:val="0"/>
      <w:overflowPunct/>
      <w:autoSpaceDE/>
      <w:jc w:val="center"/>
      <w:textAlignment w:val="auto"/>
      <w:rPr>
        <w:rFonts w:eastAsiaTheme="minorHAnsi" w:cs="Arial"/>
        <w:i/>
        <w:color w:val="FF0000"/>
        <w:sz w:val="20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DCD8D60E"/>
    <w:name w:val="WWNum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trike w:val="0"/>
        <w:d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3237E66"/>
    <w:multiLevelType w:val="multilevel"/>
    <w:tmpl w:val="390CF4D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0AEA6954"/>
    <w:multiLevelType w:val="multilevel"/>
    <w:tmpl w:val="EDF8EAC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77D58DF"/>
    <w:multiLevelType w:val="multilevel"/>
    <w:tmpl w:val="307C8F9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CBC1AD0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A5B2D6E"/>
    <w:multiLevelType w:val="multilevel"/>
    <w:tmpl w:val="04BA9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3E87C8C"/>
    <w:multiLevelType w:val="multilevel"/>
    <w:tmpl w:val="BEAEC7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7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">
    <w:nsid w:val="376D185E"/>
    <w:multiLevelType w:val="multilevel"/>
    <w:tmpl w:val="85DCD5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7F60DC0"/>
    <w:multiLevelType w:val="hybridMultilevel"/>
    <w:tmpl w:val="4464FD7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9C3384A"/>
    <w:multiLevelType w:val="multilevel"/>
    <w:tmpl w:val="FE1AB8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0BA57A5"/>
    <w:multiLevelType w:val="multilevel"/>
    <w:tmpl w:val="D57A5DC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1337BD6"/>
    <w:multiLevelType w:val="multilevel"/>
    <w:tmpl w:val="EA3A610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8301032"/>
    <w:multiLevelType w:val="hybridMultilevel"/>
    <w:tmpl w:val="18F85E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85CF3"/>
    <w:multiLevelType w:val="multilevel"/>
    <w:tmpl w:val="9D9E2E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CA820CF"/>
    <w:multiLevelType w:val="multilevel"/>
    <w:tmpl w:val="29FC2C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18">
    <w:nsid w:val="512B160E"/>
    <w:multiLevelType w:val="hybridMultilevel"/>
    <w:tmpl w:val="99C4A352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095283"/>
    <w:multiLevelType w:val="multilevel"/>
    <w:tmpl w:val="5E7C18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80C0FDC"/>
    <w:multiLevelType w:val="multilevel"/>
    <w:tmpl w:val="54A83F7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19C608E"/>
    <w:multiLevelType w:val="hybridMultilevel"/>
    <w:tmpl w:val="D7C42F7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A3273D"/>
    <w:multiLevelType w:val="multilevel"/>
    <w:tmpl w:val="A7CA9E04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E266582"/>
    <w:multiLevelType w:val="hybridMultilevel"/>
    <w:tmpl w:val="1242E4F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482756D"/>
    <w:multiLevelType w:val="multilevel"/>
    <w:tmpl w:val="F1DE9214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77B36E3B"/>
    <w:multiLevelType w:val="hybridMultilevel"/>
    <w:tmpl w:val="1F508A4A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7CAE7CCB"/>
    <w:multiLevelType w:val="hybridMultilevel"/>
    <w:tmpl w:val="BB009FD6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091229"/>
    <w:multiLevelType w:val="multilevel"/>
    <w:tmpl w:val="BA7EF3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F703740"/>
    <w:multiLevelType w:val="multilevel"/>
    <w:tmpl w:val="C4F6B28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1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1"/>
  </w:num>
  <w:num w:numId="4">
    <w:abstractNumId w:val="12"/>
  </w:num>
  <w:num w:numId="5">
    <w:abstractNumId w:val="3"/>
  </w:num>
  <w:num w:numId="6">
    <w:abstractNumId w:val="13"/>
  </w:num>
  <w:num w:numId="7">
    <w:abstractNumId w:val="1"/>
  </w:num>
  <w:num w:numId="8">
    <w:abstractNumId w:val="24"/>
  </w:num>
  <w:num w:numId="9">
    <w:abstractNumId w:val="20"/>
  </w:num>
  <w:num w:numId="10">
    <w:abstractNumId w:val="6"/>
  </w:num>
  <w:num w:numId="11">
    <w:abstractNumId w:val="29"/>
  </w:num>
  <w:num w:numId="12">
    <w:abstractNumId w:val="22"/>
  </w:num>
  <w:num w:numId="13">
    <w:abstractNumId w:val="25"/>
  </w:num>
  <w:num w:numId="14">
    <w:abstractNumId w:val="5"/>
  </w:num>
  <w:num w:numId="15">
    <w:abstractNumId w:val="27"/>
  </w:num>
  <w:num w:numId="16">
    <w:abstractNumId w:val="14"/>
  </w:num>
  <w:num w:numId="17">
    <w:abstractNumId w:val="16"/>
  </w:num>
  <w:num w:numId="18">
    <w:abstractNumId w:val="15"/>
  </w:num>
  <w:num w:numId="19">
    <w:abstractNumId w:val="9"/>
  </w:num>
  <w:num w:numId="20">
    <w:abstractNumId w:val="28"/>
  </w:num>
  <w:num w:numId="21">
    <w:abstractNumId w:val="8"/>
  </w:num>
  <w:num w:numId="22">
    <w:abstractNumId w:val="19"/>
  </w:num>
  <w:num w:numId="23">
    <w:abstractNumId w:val="26"/>
  </w:num>
  <w:num w:numId="24">
    <w:abstractNumId w:val="21"/>
  </w:num>
  <w:num w:numId="25">
    <w:abstractNumId w:val="7"/>
  </w:num>
  <w:num w:numId="26">
    <w:abstractNumId w:val="23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4"/>
  </w:num>
  <w:num w:numId="32">
    <w:abstractNumId w:val="0"/>
  </w:num>
  <w:num w:numId="33">
    <w:abstractNumId w:val="17"/>
  </w:num>
  <w:num w:numId="34">
    <w:abstractNumId w:val="18"/>
  </w:num>
  <w:num w:numId="3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6495"/>
    <w:rsid w:val="00016683"/>
    <w:rsid w:val="00020E30"/>
    <w:rsid w:val="00022D09"/>
    <w:rsid w:val="00023016"/>
    <w:rsid w:val="00024B18"/>
    <w:rsid w:val="00025FCC"/>
    <w:rsid w:val="000270BF"/>
    <w:rsid w:val="00031128"/>
    <w:rsid w:val="00032BCB"/>
    <w:rsid w:val="00033369"/>
    <w:rsid w:val="00033C01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6309"/>
    <w:rsid w:val="00067DC8"/>
    <w:rsid w:val="00073777"/>
    <w:rsid w:val="00073B0B"/>
    <w:rsid w:val="00074AEE"/>
    <w:rsid w:val="00076463"/>
    <w:rsid w:val="00081677"/>
    <w:rsid w:val="00083346"/>
    <w:rsid w:val="00083B72"/>
    <w:rsid w:val="00084AA8"/>
    <w:rsid w:val="00085F74"/>
    <w:rsid w:val="000878C1"/>
    <w:rsid w:val="00090A02"/>
    <w:rsid w:val="00091748"/>
    <w:rsid w:val="00091C4D"/>
    <w:rsid w:val="0009379F"/>
    <w:rsid w:val="0009495E"/>
    <w:rsid w:val="00095705"/>
    <w:rsid w:val="000A0117"/>
    <w:rsid w:val="000A11AA"/>
    <w:rsid w:val="000A15A1"/>
    <w:rsid w:val="000A1CA4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4FFF"/>
    <w:rsid w:val="000C777E"/>
    <w:rsid w:val="000C7852"/>
    <w:rsid w:val="000C7B81"/>
    <w:rsid w:val="000D0888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5F63"/>
    <w:rsid w:val="000E6639"/>
    <w:rsid w:val="000E7A83"/>
    <w:rsid w:val="000F2FC7"/>
    <w:rsid w:val="000F5A16"/>
    <w:rsid w:val="001008DA"/>
    <w:rsid w:val="00101E99"/>
    <w:rsid w:val="0010280E"/>
    <w:rsid w:val="00102BA2"/>
    <w:rsid w:val="001032B0"/>
    <w:rsid w:val="001037C9"/>
    <w:rsid w:val="001044DA"/>
    <w:rsid w:val="00104AE4"/>
    <w:rsid w:val="00104C6C"/>
    <w:rsid w:val="001051CB"/>
    <w:rsid w:val="0010600F"/>
    <w:rsid w:val="00106D67"/>
    <w:rsid w:val="001078AD"/>
    <w:rsid w:val="001117DB"/>
    <w:rsid w:val="00111BF4"/>
    <w:rsid w:val="00112CF1"/>
    <w:rsid w:val="00113A48"/>
    <w:rsid w:val="00115A64"/>
    <w:rsid w:val="00116D35"/>
    <w:rsid w:val="00120265"/>
    <w:rsid w:val="001211EC"/>
    <w:rsid w:val="001221DE"/>
    <w:rsid w:val="00124856"/>
    <w:rsid w:val="00130F36"/>
    <w:rsid w:val="00133174"/>
    <w:rsid w:val="001340F1"/>
    <w:rsid w:val="00136998"/>
    <w:rsid w:val="00136D74"/>
    <w:rsid w:val="001374B6"/>
    <w:rsid w:val="00141833"/>
    <w:rsid w:val="00141E8B"/>
    <w:rsid w:val="001431DC"/>
    <w:rsid w:val="00144F91"/>
    <w:rsid w:val="001472E7"/>
    <w:rsid w:val="001501B5"/>
    <w:rsid w:val="00151670"/>
    <w:rsid w:val="00151777"/>
    <w:rsid w:val="00151D6E"/>
    <w:rsid w:val="00153CD5"/>
    <w:rsid w:val="00154B1E"/>
    <w:rsid w:val="00155153"/>
    <w:rsid w:val="00157173"/>
    <w:rsid w:val="00160E50"/>
    <w:rsid w:val="0016156E"/>
    <w:rsid w:val="00162696"/>
    <w:rsid w:val="00162A6F"/>
    <w:rsid w:val="00163ED0"/>
    <w:rsid w:val="00164C51"/>
    <w:rsid w:val="00167C3B"/>
    <w:rsid w:val="001700EB"/>
    <w:rsid w:val="00171EB9"/>
    <w:rsid w:val="0017279B"/>
    <w:rsid w:val="00172A32"/>
    <w:rsid w:val="00173DBF"/>
    <w:rsid w:val="0017556C"/>
    <w:rsid w:val="00175FEC"/>
    <w:rsid w:val="00177169"/>
    <w:rsid w:val="00177EE9"/>
    <w:rsid w:val="00181453"/>
    <w:rsid w:val="00182C7A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A6ABB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D2C19"/>
    <w:rsid w:val="001D352D"/>
    <w:rsid w:val="001D35AC"/>
    <w:rsid w:val="001D5D32"/>
    <w:rsid w:val="001D65B3"/>
    <w:rsid w:val="001D6EF4"/>
    <w:rsid w:val="001E0B54"/>
    <w:rsid w:val="001E2D1A"/>
    <w:rsid w:val="001E3C09"/>
    <w:rsid w:val="001E4C7D"/>
    <w:rsid w:val="001F06A2"/>
    <w:rsid w:val="001F099D"/>
    <w:rsid w:val="001F1136"/>
    <w:rsid w:val="001F28D6"/>
    <w:rsid w:val="001F3D1C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51F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0C4A"/>
    <w:rsid w:val="00262487"/>
    <w:rsid w:val="002638D9"/>
    <w:rsid w:val="00264E35"/>
    <w:rsid w:val="002654D3"/>
    <w:rsid w:val="00265C2E"/>
    <w:rsid w:val="002660B9"/>
    <w:rsid w:val="0026686B"/>
    <w:rsid w:val="00266903"/>
    <w:rsid w:val="00266A00"/>
    <w:rsid w:val="00266CD0"/>
    <w:rsid w:val="00270031"/>
    <w:rsid w:val="00271866"/>
    <w:rsid w:val="00272F87"/>
    <w:rsid w:val="00273494"/>
    <w:rsid w:val="002748A0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4A2"/>
    <w:rsid w:val="00296797"/>
    <w:rsid w:val="00296EEA"/>
    <w:rsid w:val="002A090C"/>
    <w:rsid w:val="002A2910"/>
    <w:rsid w:val="002A2AFB"/>
    <w:rsid w:val="002A3644"/>
    <w:rsid w:val="002A4B16"/>
    <w:rsid w:val="002A5830"/>
    <w:rsid w:val="002A66A9"/>
    <w:rsid w:val="002A6CD2"/>
    <w:rsid w:val="002A6D8C"/>
    <w:rsid w:val="002B0631"/>
    <w:rsid w:val="002B0AB1"/>
    <w:rsid w:val="002B1EEC"/>
    <w:rsid w:val="002B28AE"/>
    <w:rsid w:val="002B2A92"/>
    <w:rsid w:val="002B63A8"/>
    <w:rsid w:val="002B667D"/>
    <w:rsid w:val="002B692D"/>
    <w:rsid w:val="002C3BD0"/>
    <w:rsid w:val="002C4224"/>
    <w:rsid w:val="002C4E8E"/>
    <w:rsid w:val="002C51F9"/>
    <w:rsid w:val="002C662E"/>
    <w:rsid w:val="002D01C4"/>
    <w:rsid w:val="002D0A35"/>
    <w:rsid w:val="002D1D06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5FD1"/>
    <w:rsid w:val="002E6258"/>
    <w:rsid w:val="002F0889"/>
    <w:rsid w:val="002F290A"/>
    <w:rsid w:val="002F4E4F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99A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2494"/>
    <w:rsid w:val="00383035"/>
    <w:rsid w:val="003874C6"/>
    <w:rsid w:val="003907DC"/>
    <w:rsid w:val="00391AE6"/>
    <w:rsid w:val="00391CD5"/>
    <w:rsid w:val="00391EA8"/>
    <w:rsid w:val="00393CE3"/>
    <w:rsid w:val="00395283"/>
    <w:rsid w:val="00395BCC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2E28"/>
    <w:rsid w:val="003B3F66"/>
    <w:rsid w:val="003B6688"/>
    <w:rsid w:val="003B7458"/>
    <w:rsid w:val="003B7655"/>
    <w:rsid w:val="003C0C52"/>
    <w:rsid w:val="003C1617"/>
    <w:rsid w:val="003C1E15"/>
    <w:rsid w:val="003C3B73"/>
    <w:rsid w:val="003C5752"/>
    <w:rsid w:val="003C5801"/>
    <w:rsid w:val="003C6048"/>
    <w:rsid w:val="003D11AC"/>
    <w:rsid w:val="003D278E"/>
    <w:rsid w:val="003D43B4"/>
    <w:rsid w:val="003D5E94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00E2"/>
    <w:rsid w:val="00401595"/>
    <w:rsid w:val="00402702"/>
    <w:rsid w:val="0040296E"/>
    <w:rsid w:val="0040380E"/>
    <w:rsid w:val="00404C60"/>
    <w:rsid w:val="004111E0"/>
    <w:rsid w:val="0041389F"/>
    <w:rsid w:val="00415101"/>
    <w:rsid w:val="0041576E"/>
    <w:rsid w:val="004204B9"/>
    <w:rsid w:val="00421966"/>
    <w:rsid w:val="00423448"/>
    <w:rsid w:val="00423F5D"/>
    <w:rsid w:val="00424D51"/>
    <w:rsid w:val="004269F0"/>
    <w:rsid w:val="00427064"/>
    <w:rsid w:val="004300C4"/>
    <w:rsid w:val="0043271A"/>
    <w:rsid w:val="00432D18"/>
    <w:rsid w:val="00433C73"/>
    <w:rsid w:val="00434264"/>
    <w:rsid w:val="004357CC"/>
    <w:rsid w:val="0043607B"/>
    <w:rsid w:val="00436DED"/>
    <w:rsid w:val="004370F5"/>
    <w:rsid w:val="00437348"/>
    <w:rsid w:val="004412F2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6E7A"/>
    <w:rsid w:val="00457B6A"/>
    <w:rsid w:val="00460728"/>
    <w:rsid w:val="00460882"/>
    <w:rsid w:val="00461990"/>
    <w:rsid w:val="004637E3"/>
    <w:rsid w:val="00463C2D"/>
    <w:rsid w:val="00465698"/>
    <w:rsid w:val="004661CA"/>
    <w:rsid w:val="004667B1"/>
    <w:rsid w:val="00467BE3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38EF"/>
    <w:rsid w:val="00487553"/>
    <w:rsid w:val="004878D0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1D46"/>
    <w:rsid w:val="004A5B1D"/>
    <w:rsid w:val="004A5DA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7F"/>
    <w:rsid w:val="004E5CDD"/>
    <w:rsid w:val="004E6BEA"/>
    <w:rsid w:val="004F147F"/>
    <w:rsid w:val="004F1F07"/>
    <w:rsid w:val="004F226F"/>
    <w:rsid w:val="004F4A0E"/>
    <w:rsid w:val="004F6921"/>
    <w:rsid w:val="004F7260"/>
    <w:rsid w:val="00500732"/>
    <w:rsid w:val="00500FEA"/>
    <w:rsid w:val="0050160A"/>
    <w:rsid w:val="0050164D"/>
    <w:rsid w:val="00501959"/>
    <w:rsid w:val="00503EF6"/>
    <w:rsid w:val="00506BB3"/>
    <w:rsid w:val="0051023A"/>
    <w:rsid w:val="00510A21"/>
    <w:rsid w:val="00510B3F"/>
    <w:rsid w:val="005118B6"/>
    <w:rsid w:val="00511B6A"/>
    <w:rsid w:val="00512DE7"/>
    <w:rsid w:val="00515ABA"/>
    <w:rsid w:val="005166C1"/>
    <w:rsid w:val="00516821"/>
    <w:rsid w:val="00520220"/>
    <w:rsid w:val="005222DB"/>
    <w:rsid w:val="005226EF"/>
    <w:rsid w:val="00522E41"/>
    <w:rsid w:val="00523B01"/>
    <w:rsid w:val="00525156"/>
    <w:rsid w:val="00530320"/>
    <w:rsid w:val="00530CF2"/>
    <w:rsid w:val="00531718"/>
    <w:rsid w:val="0053173A"/>
    <w:rsid w:val="005355AB"/>
    <w:rsid w:val="005370D2"/>
    <w:rsid w:val="0053776E"/>
    <w:rsid w:val="00540233"/>
    <w:rsid w:val="005407F9"/>
    <w:rsid w:val="00541B6D"/>
    <w:rsid w:val="00541BCF"/>
    <w:rsid w:val="00542441"/>
    <w:rsid w:val="00542F0E"/>
    <w:rsid w:val="005466FC"/>
    <w:rsid w:val="005511AD"/>
    <w:rsid w:val="00551300"/>
    <w:rsid w:val="00551A89"/>
    <w:rsid w:val="005552D7"/>
    <w:rsid w:val="005576D3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90F09"/>
    <w:rsid w:val="00591259"/>
    <w:rsid w:val="00591E50"/>
    <w:rsid w:val="00591F99"/>
    <w:rsid w:val="0059331F"/>
    <w:rsid w:val="00594978"/>
    <w:rsid w:val="005A3444"/>
    <w:rsid w:val="005A44D0"/>
    <w:rsid w:val="005A7A9B"/>
    <w:rsid w:val="005B19A5"/>
    <w:rsid w:val="005B2472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42E2"/>
    <w:rsid w:val="005C4767"/>
    <w:rsid w:val="005C495D"/>
    <w:rsid w:val="005C5E4B"/>
    <w:rsid w:val="005D0F74"/>
    <w:rsid w:val="005D2C16"/>
    <w:rsid w:val="005D38D5"/>
    <w:rsid w:val="005D48F6"/>
    <w:rsid w:val="005D5412"/>
    <w:rsid w:val="005E0B0C"/>
    <w:rsid w:val="005E26E9"/>
    <w:rsid w:val="005E296A"/>
    <w:rsid w:val="005E2BD6"/>
    <w:rsid w:val="005F1044"/>
    <w:rsid w:val="005F1E88"/>
    <w:rsid w:val="005F21B1"/>
    <w:rsid w:val="005F2570"/>
    <w:rsid w:val="005F276C"/>
    <w:rsid w:val="005F4368"/>
    <w:rsid w:val="005F45DE"/>
    <w:rsid w:val="005F5BFC"/>
    <w:rsid w:val="005F63E8"/>
    <w:rsid w:val="00600E42"/>
    <w:rsid w:val="00601644"/>
    <w:rsid w:val="006016F6"/>
    <w:rsid w:val="006017DE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F4F"/>
    <w:rsid w:val="006206EA"/>
    <w:rsid w:val="0062212E"/>
    <w:rsid w:val="00622AC1"/>
    <w:rsid w:val="006234ED"/>
    <w:rsid w:val="006249BA"/>
    <w:rsid w:val="006260E9"/>
    <w:rsid w:val="00630E0F"/>
    <w:rsid w:val="00634D44"/>
    <w:rsid w:val="00640D54"/>
    <w:rsid w:val="00641082"/>
    <w:rsid w:val="00641E76"/>
    <w:rsid w:val="00643182"/>
    <w:rsid w:val="006433C5"/>
    <w:rsid w:val="006460AC"/>
    <w:rsid w:val="00646384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42F2"/>
    <w:rsid w:val="00695A02"/>
    <w:rsid w:val="0069630D"/>
    <w:rsid w:val="00696486"/>
    <w:rsid w:val="006A0A4C"/>
    <w:rsid w:val="006A0F96"/>
    <w:rsid w:val="006A1387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5F71"/>
    <w:rsid w:val="006D006F"/>
    <w:rsid w:val="006D0CC5"/>
    <w:rsid w:val="006D0F3D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5939"/>
    <w:rsid w:val="006E7DFB"/>
    <w:rsid w:val="006F06E9"/>
    <w:rsid w:val="006F19C1"/>
    <w:rsid w:val="006F1DDB"/>
    <w:rsid w:val="006F1FDC"/>
    <w:rsid w:val="006F48A4"/>
    <w:rsid w:val="006F75E2"/>
    <w:rsid w:val="006F7710"/>
    <w:rsid w:val="006F7D2E"/>
    <w:rsid w:val="00700747"/>
    <w:rsid w:val="0070134D"/>
    <w:rsid w:val="00702388"/>
    <w:rsid w:val="007046E2"/>
    <w:rsid w:val="007061F4"/>
    <w:rsid w:val="007062CE"/>
    <w:rsid w:val="0071116A"/>
    <w:rsid w:val="007112EF"/>
    <w:rsid w:val="00711713"/>
    <w:rsid w:val="007117DF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55C6"/>
    <w:rsid w:val="00725EBB"/>
    <w:rsid w:val="00727007"/>
    <w:rsid w:val="00731D05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648AB"/>
    <w:rsid w:val="007660C3"/>
    <w:rsid w:val="00770742"/>
    <w:rsid w:val="007709EB"/>
    <w:rsid w:val="00773662"/>
    <w:rsid w:val="007742F9"/>
    <w:rsid w:val="00774A74"/>
    <w:rsid w:val="00775D5A"/>
    <w:rsid w:val="00776775"/>
    <w:rsid w:val="00776CEE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61E8"/>
    <w:rsid w:val="007B79F4"/>
    <w:rsid w:val="007C5826"/>
    <w:rsid w:val="007D0CAC"/>
    <w:rsid w:val="007D18D7"/>
    <w:rsid w:val="007D2CE6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D2E"/>
    <w:rsid w:val="008116FF"/>
    <w:rsid w:val="00812BE7"/>
    <w:rsid w:val="00812CE9"/>
    <w:rsid w:val="0081484F"/>
    <w:rsid w:val="00815450"/>
    <w:rsid w:val="0082149E"/>
    <w:rsid w:val="00821AE3"/>
    <w:rsid w:val="00825FBC"/>
    <w:rsid w:val="00830280"/>
    <w:rsid w:val="0083232D"/>
    <w:rsid w:val="00834F70"/>
    <w:rsid w:val="00835F37"/>
    <w:rsid w:val="0084066D"/>
    <w:rsid w:val="00842657"/>
    <w:rsid w:val="00843B56"/>
    <w:rsid w:val="00844158"/>
    <w:rsid w:val="00844E27"/>
    <w:rsid w:val="00845207"/>
    <w:rsid w:val="00846A67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B54"/>
    <w:rsid w:val="00856F4E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7885"/>
    <w:rsid w:val="00877886"/>
    <w:rsid w:val="0088027D"/>
    <w:rsid w:val="008817DC"/>
    <w:rsid w:val="008827FD"/>
    <w:rsid w:val="00884B52"/>
    <w:rsid w:val="008853BF"/>
    <w:rsid w:val="0088697C"/>
    <w:rsid w:val="00886A61"/>
    <w:rsid w:val="00886EC4"/>
    <w:rsid w:val="008870D6"/>
    <w:rsid w:val="008871A0"/>
    <w:rsid w:val="0089037E"/>
    <w:rsid w:val="00891FAD"/>
    <w:rsid w:val="008921FC"/>
    <w:rsid w:val="00892A03"/>
    <w:rsid w:val="0089486F"/>
    <w:rsid w:val="00895C23"/>
    <w:rsid w:val="00896BD7"/>
    <w:rsid w:val="008A1524"/>
    <w:rsid w:val="008A18CB"/>
    <w:rsid w:val="008A2B82"/>
    <w:rsid w:val="008A34D4"/>
    <w:rsid w:val="008A4128"/>
    <w:rsid w:val="008A435B"/>
    <w:rsid w:val="008A4EA7"/>
    <w:rsid w:val="008A55A5"/>
    <w:rsid w:val="008A6071"/>
    <w:rsid w:val="008A6072"/>
    <w:rsid w:val="008B033A"/>
    <w:rsid w:val="008B0346"/>
    <w:rsid w:val="008B08D7"/>
    <w:rsid w:val="008B27CC"/>
    <w:rsid w:val="008B2A67"/>
    <w:rsid w:val="008B47D8"/>
    <w:rsid w:val="008B5F7C"/>
    <w:rsid w:val="008B7F13"/>
    <w:rsid w:val="008C0D51"/>
    <w:rsid w:val="008C1841"/>
    <w:rsid w:val="008C1BE9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77F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2292"/>
    <w:rsid w:val="0092361D"/>
    <w:rsid w:val="009238B7"/>
    <w:rsid w:val="00924F16"/>
    <w:rsid w:val="00925685"/>
    <w:rsid w:val="0092602E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51F2"/>
    <w:rsid w:val="00946563"/>
    <w:rsid w:val="009469F3"/>
    <w:rsid w:val="009508B5"/>
    <w:rsid w:val="0095135A"/>
    <w:rsid w:val="00951B58"/>
    <w:rsid w:val="00953BC8"/>
    <w:rsid w:val="0095652D"/>
    <w:rsid w:val="00960420"/>
    <w:rsid w:val="009613B4"/>
    <w:rsid w:val="00961A98"/>
    <w:rsid w:val="0096287A"/>
    <w:rsid w:val="009659C9"/>
    <w:rsid w:val="009660CA"/>
    <w:rsid w:val="0096636E"/>
    <w:rsid w:val="009666FD"/>
    <w:rsid w:val="00966C9D"/>
    <w:rsid w:val="00967958"/>
    <w:rsid w:val="00970423"/>
    <w:rsid w:val="00974225"/>
    <w:rsid w:val="0097653B"/>
    <w:rsid w:val="00977D33"/>
    <w:rsid w:val="009812FE"/>
    <w:rsid w:val="00981365"/>
    <w:rsid w:val="00981EDD"/>
    <w:rsid w:val="00982086"/>
    <w:rsid w:val="00984188"/>
    <w:rsid w:val="00984482"/>
    <w:rsid w:val="00984EF9"/>
    <w:rsid w:val="00986127"/>
    <w:rsid w:val="009900FF"/>
    <w:rsid w:val="00993820"/>
    <w:rsid w:val="009939BC"/>
    <w:rsid w:val="00993EE5"/>
    <w:rsid w:val="00994791"/>
    <w:rsid w:val="00995C81"/>
    <w:rsid w:val="009A226F"/>
    <w:rsid w:val="009A253F"/>
    <w:rsid w:val="009A3366"/>
    <w:rsid w:val="009A53CC"/>
    <w:rsid w:val="009A570D"/>
    <w:rsid w:val="009A5798"/>
    <w:rsid w:val="009A59D2"/>
    <w:rsid w:val="009A5BFA"/>
    <w:rsid w:val="009A781D"/>
    <w:rsid w:val="009B44C9"/>
    <w:rsid w:val="009B517B"/>
    <w:rsid w:val="009B7383"/>
    <w:rsid w:val="009C0307"/>
    <w:rsid w:val="009C15A3"/>
    <w:rsid w:val="009C1CED"/>
    <w:rsid w:val="009C4616"/>
    <w:rsid w:val="009C485A"/>
    <w:rsid w:val="009C4E8F"/>
    <w:rsid w:val="009C56F1"/>
    <w:rsid w:val="009D02F7"/>
    <w:rsid w:val="009D1024"/>
    <w:rsid w:val="009D1B9E"/>
    <w:rsid w:val="009D1CA8"/>
    <w:rsid w:val="009D26B5"/>
    <w:rsid w:val="009D4E42"/>
    <w:rsid w:val="009D67FE"/>
    <w:rsid w:val="009D6DC2"/>
    <w:rsid w:val="009E12E2"/>
    <w:rsid w:val="009E27E2"/>
    <w:rsid w:val="009E4C10"/>
    <w:rsid w:val="009F1FB9"/>
    <w:rsid w:val="009F2940"/>
    <w:rsid w:val="009F4A04"/>
    <w:rsid w:val="009F5406"/>
    <w:rsid w:val="009F5C77"/>
    <w:rsid w:val="009F66F6"/>
    <w:rsid w:val="009F6FFF"/>
    <w:rsid w:val="009F7F74"/>
    <w:rsid w:val="00A00BA3"/>
    <w:rsid w:val="00A01818"/>
    <w:rsid w:val="00A01EF3"/>
    <w:rsid w:val="00A02759"/>
    <w:rsid w:val="00A05644"/>
    <w:rsid w:val="00A10674"/>
    <w:rsid w:val="00A111EB"/>
    <w:rsid w:val="00A11578"/>
    <w:rsid w:val="00A11F1B"/>
    <w:rsid w:val="00A1365E"/>
    <w:rsid w:val="00A13851"/>
    <w:rsid w:val="00A14916"/>
    <w:rsid w:val="00A20819"/>
    <w:rsid w:val="00A22F48"/>
    <w:rsid w:val="00A24C90"/>
    <w:rsid w:val="00A25671"/>
    <w:rsid w:val="00A34C6D"/>
    <w:rsid w:val="00A35A0A"/>
    <w:rsid w:val="00A35F02"/>
    <w:rsid w:val="00A36228"/>
    <w:rsid w:val="00A37948"/>
    <w:rsid w:val="00A40B04"/>
    <w:rsid w:val="00A412A4"/>
    <w:rsid w:val="00A422C1"/>
    <w:rsid w:val="00A428E7"/>
    <w:rsid w:val="00A43A10"/>
    <w:rsid w:val="00A44758"/>
    <w:rsid w:val="00A4541B"/>
    <w:rsid w:val="00A45AD4"/>
    <w:rsid w:val="00A46150"/>
    <w:rsid w:val="00A46D2F"/>
    <w:rsid w:val="00A47FFB"/>
    <w:rsid w:val="00A5044A"/>
    <w:rsid w:val="00A50B0B"/>
    <w:rsid w:val="00A5138A"/>
    <w:rsid w:val="00A5585E"/>
    <w:rsid w:val="00A6259B"/>
    <w:rsid w:val="00A62B39"/>
    <w:rsid w:val="00A63217"/>
    <w:rsid w:val="00A63348"/>
    <w:rsid w:val="00A64B98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4E66"/>
    <w:rsid w:val="00A863F1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3DE"/>
    <w:rsid w:val="00A95633"/>
    <w:rsid w:val="00A95E3B"/>
    <w:rsid w:val="00AA2AA8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3D3B"/>
    <w:rsid w:val="00AB597D"/>
    <w:rsid w:val="00AB65C4"/>
    <w:rsid w:val="00AB7729"/>
    <w:rsid w:val="00AB7F76"/>
    <w:rsid w:val="00AC018F"/>
    <w:rsid w:val="00AC1CAF"/>
    <w:rsid w:val="00AC3030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163"/>
    <w:rsid w:val="00AF0AEE"/>
    <w:rsid w:val="00AF17C3"/>
    <w:rsid w:val="00AF228B"/>
    <w:rsid w:val="00AF2413"/>
    <w:rsid w:val="00AF4A47"/>
    <w:rsid w:val="00B0023A"/>
    <w:rsid w:val="00B00E4B"/>
    <w:rsid w:val="00B01C1A"/>
    <w:rsid w:val="00B020E8"/>
    <w:rsid w:val="00B03413"/>
    <w:rsid w:val="00B045A7"/>
    <w:rsid w:val="00B053C6"/>
    <w:rsid w:val="00B05D6C"/>
    <w:rsid w:val="00B1104F"/>
    <w:rsid w:val="00B11650"/>
    <w:rsid w:val="00B139AA"/>
    <w:rsid w:val="00B15E32"/>
    <w:rsid w:val="00B17EE3"/>
    <w:rsid w:val="00B21361"/>
    <w:rsid w:val="00B219DD"/>
    <w:rsid w:val="00B22222"/>
    <w:rsid w:val="00B2328E"/>
    <w:rsid w:val="00B24FC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47299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3939"/>
    <w:rsid w:val="00B73A0F"/>
    <w:rsid w:val="00B75D49"/>
    <w:rsid w:val="00B76B5C"/>
    <w:rsid w:val="00B77C38"/>
    <w:rsid w:val="00B80D5E"/>
    <w:rsid w:val="00B80FEC"/>
    <w:rsid w:val="00B8163D"/>
    <w:rsid w:val="00B81CAB"/>
    <w:rsid w:val="00B830A5"/>
    <w:rsid w:val="00B8450D"/>
    <w:rsid w:val="00B84E17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3C7"/>
    <w:rsid w:val="00B97B93"/>
    <w:rsid w:val="00BA010D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71E"/>
    <w:rsid w:val="00BD447E"/>
    <w:rsid w:val="00BD5001"/>
    <w:rsid w:val="00BD644F"/>
    <w:rsid w:val="00BD67C5"/>
    <w:rsid w:val="00BD70B6"/>
    <w:rsid w:val="00BE060F"/>
    <w:rsid w:val="00BE0661"/>
    <w:rsid w:val="00BE10D6"/>
    <w:rsid w:val="00BE1EDF"/>
    <w:rsid w:val="00BE2104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5C1F"/>
    <w:rsid w:val="00C060A5"/>
    <w:rsid w:val="00C06CC8"/>
    <w:rsid w:val="00C10822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1F5"/>
    <w:rsid w:val="00C43CA9"/>
    <w:rsid w:val="00C44109"/>
    <w:rsid w:val="00C47854"/>
    <w:rsid w:val="00C51FDA"/>
    <w:rsid w:val="00C538D8"/>
    <w:rsid w:val="00C54195"/>
    <w:rsid w:val="00C558D0"/>
    <w:rsid w:val="00C6159C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5EFA"/>
    <w:rsid w:val="00C76A5C"/>
    <w:rsid w:val="00C771CF"/>
    <w:rsid w:val="00C7785B"/>
    <w:rsid w:val="00C81087"/>
    <w:rsid w:val="00C82054"/>
    <w:rsid w:val="00C82985"/>
    <w:rsid w:val="00C83421"/>
    <w:rsid w:val="00C85341"/>
    <w:rsid w:val="00C8591B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5370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FEE"/>
    <w:rsid w:val="00CB7E65"/>
    <w:rsid w:val="00CC07D7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166F"/>
    <w:rsid w:val="00CE4D9B"/>
    <w:rsid w:val="00CE6D0B"/>
    <w:rsid w:val="00CE7660"/>
    <w:rsid w:val="00CE7F13"/>
    <w:rsid w:val="00CF0DC7"/>
    <w:rsid w:val="00CF5E5A"/>
    <w:rsid w:val="00CF6046"/>
    <w:rsid w:val="00D027F8"/>
    <w:rsid w:val="00D04F19"/>
    <w:rsid w:val="00D05991"/>
    <w:rsid w:val="00D07CB7"/>
    <w:rsid w:val="00D1087A"/>
    <w:rsid w:val="00D113BC"/>
    <w:rsid w:val="00D150B8"/>
    <w:rsid w:val="00D210FC"/>
    <w:rsid w:val="00D21874"/>
    <w:rsid w:val="00D21CC7"/>
    <w:rsid w:val="00D223DA"/>
    <w:rsid w:val="00D224FD"/>
    <w:rsid w:val="00D23543"/>
    <w:rsid w:val="00D23C27"/>
    <w:rsid w:val="00D24743"/>
    <w:rsid w:val="00D25534"/>
    <w:rsid w:val="00D30BA3"/>
    <w:rsid w:val="00D30E9C"/>
    <w:rsid w:val="00D32CF4"/>
    <w:rsid w:val="00D32E13"/>
    <w:rsid w:val="00D36D64"/>
    <w:rsid w:val="00D37AD8"/>
    <w:rsid w:val="00D416A6"/>
    <w:rsid w:val="00D43C88"/>
    <w:rsid w:val="00D440AF"/>
    <w:rsid w:val="00D465B6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9C6"/>
    <w:rsid w:val="00D57CBA"/>
    <w:rsid w:val="00D60CD6"/>
    <w:rsid w:val="00D60DB7"/>
    <w:rsid w:val="00D612A6"/>
    <w:rsid w:val="00D61DA1"/>
    <w:rsid w:val="00D655FF"/>
    <w:rsid w:val="00D65E1D"/>
    <w:rsid w:val="00D65F40"/>
    <w:rsid w:val="00D70516"/>
    <w:rsid w:val="00D71426"/>
    <w:rsid w:val="00D715B0"/>
    <w:rsid w:val="00D755BD"/>
    <w:rsid w:val="00D76340"/>
    <w:rsid w:val="00D76DF7"/>
    <w:rsid w:val="00D81889"/>
    <w:rsid w:val="00D8293A"/>
    <w:rsid w:val="00D8481A"/>
    <w:rsid w:val="00D91007"/>
    <w:rsid w:val="00D91BF7"/>
    <w:rsid w:val="00D926EA"/>
    <w:rsid w:val="00D92F5C"/>
    <w:rsid w:val="00D939B2"/>
    <w:rsid w:val="00D96009"/>
    <w:rsid w:val="00DA0A2A"/>
    <w:rsid w:val="00DA2311"/>
    <w:rsid w:val="00DA49B3"/>
    <w:rsid w:val="00DA4BC0"/>
    <w:rsid w:val="00DB1731"/>
    <w:rsid w:val="00DB2D83"/>
    <w:rsid w:val="00DB4A13"/>
    <w:rsid w:val="00DB6AF1"/>
    <w:rsid w:val="00DB708E"/>
    <w:rsid w:val="00DC02D9"/>
    <w:rsid w:val="00DC1752"/>
    <w:rsid w:val="00DC57BA"/>
    <w:rsid w:val="00DC61AE"/>
    <w:rsid w:val="00DC63F3"/>
    <w:rsid w:val="00DD03B5"/>
    <w:rsid w:val="00DD1B85"/>
    <w:rsid w:val="00DD1CCF"/>
    <w:rsid w:val="00DD2B80"/>
    <w:rsid w:val="00DD3502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07F2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951"/>
    <w:rsid w:val="00E11754"/>
    <w:rsid w:val="00E16F78"/>
    <w:rsid w:val="00E1726F"/>
    <w:rsid w:val="00E20194"/>
    <w:rsid w:val="00E2123C"/>
    <w:rsid w:val="00E22C81"/>
    <w:rsid w:val="00E23CD1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E24"/>
    <w:rsid w:val="00E5197A"/>
    <w:rsid w:val="00E51DBE"/>
    <w:rsid w:val="00E527F6"/>
    <w:rsid w:val="00E53585"/>
    <w:rsid w:val="00E5568B"/>
    <w:rsid w:val="00E55B0E"/>
    <w:rsid w:val="00E56EF3"/>
    <w:rsid w:val="00E57F84"/>
    <w:rsid w:val="00E6254B"/>
    <w:rsid w:val="00E62803"/>
    <w:rsid w:val="00E661D3"/>
    <w:rsid w:val="00E668BA"/>
    <w:rsid w:val="00E70EAA"/>
    <w:rsid w:val="00E7162A"/>
    <w:rsid w:val="00E72C88"/>
    <w:rsid w:val="00E7472E"/>
    <w:rsid w:val="00E752BF"/>
    <w:rsid w:val="00E77918"/>
    <w:rsid w:val="00E80CB7"/>
    <w:rsid w:val="00E82DCF"/>
    <w:rsid w:val="00E8361D"/>
    <w:rsid w:val="00E84227"/>
    <w:rsid w:val="00E84283"/>
    <w:rsid w:val="00E860FE"/>
    <w:rsid w:val="00E877D2"/>
    <w:rsid w:val="00E878BE"/>
    <w:rsid w:val="00E87E2C"/>
    <w:rsid w:val="00E92E6F"/>
    <w:rsid w:val="00E930A5"/>
    <w:rsid w:val="00E93ECA"/>
    <w:rsid w:val="00E94D5B"/>
    <w:rsid w:val="00E94E8F"/>
    <w:rsid w:val="00E97426"/>
    <w:rsid w:val="00E97D9C"/>
    <w:rsid w:val="00EA168A"/>
    <w:rsid w:val="00EA223D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33C5"/>
    <w:rsid w:val="00EC3FE5"/>
    <w:rsid w:val="00EC5E12"/>
    <w:rsid w:val="00EC7E12"/>
    <w:rsid w:val="00ED0E89"/>
    <w:rsid w:val="00ED19D1"/>
    <w:rsid w:val="00ED23B5"/>
    <w:rsid w:val="00ED4718"/>
    <w:rsid w:val="00ED5D16"/>
    <w:rsid w:val="00ED7333"/>
    <w:rsid w:val="00ED7B29"/>
    <w:rsid w:val="00ED7CE2"/>
    <w:rsid w:val="00EE22AB"/>
    <w:rsid w:val="00EE2DD7"/>
    <w:rsid w:val="00EE3031"/>
    <w:rsid w:val="00EE675E"/>
    <w:rsid w:val="00EF0E87"/>
    <w:rsid w:val="00EF1A37"/>
    <w:rsid w:val="00EF1E92"/>
    <w:rsid w:val="00EF22FB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83B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1FAF"/>
    <w:rsid w:val="00F3233F"/>
    <w:rsid w:val="00F328C4"/>
    <w:rsid w:val="00F34575"/>
    <w:rsid w:val="00F3570A"/>
    <w:rsid w:val="00F35F2B"/>
    <w:rsid w:val="00F364B0"/>
    <w:rsid w:val="00F376A7"/>
    <w:rsid w:val="00F40281"/>
    <w:rsid w:val="00F41EA2"/>
    <w:rsid w:val="00F42510"/>
    <w:rsid w:val="00F435A1"/>
    <w:rsid w:val="00F43D47"/>
    <w:rsid w:val="00F43DF4"/>
    <w:rsid w:val="00F4441E"/>
    <w:rsid w:val="00F46AF3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CC9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A05A5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BCF"/>
    <w:rsid w:val="00FC4150"/>
    <w:rsid w:val="00FC7235"/>
    <w:rsid w:val="00FC7DE0"/>
    <w:rsid w:val="00FC7F82"/>
    <w:rsid w:val="00FD02E5"/>
    <w:rsid w:val="00FD159E"/>
    <w:rsid w:val="00FD38FB"/>
    <w:rsid w:val="00FD627C"/>
    <w:rsid w:val="00FD663C"/>
    <w:rsid w:val="00FD7C59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3D9D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8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ODSTAVEC">
    <w:name w:val="ODSTAVEC"/>
    <w:basedOn w:val="Bezmezer"/>
    <w:uiPriority w:val="99"/>
    <w:rsid w:val="00A46150"/>
    <w:pPr>
      <w:numPr>
        <w:ilvl w:val="1"/>
        <w:numId w:val="13"/>
      </w:numPr>
      <w:tabs>
        <w:tab w:val="clear" w:pos="360"/>
      </w:tabs>
      <w:suppressAutoHyphens w:val="0"/>
      <w:overflowPunct/>
      <w:autoSpaceDE/>
      <w:spacing w:before="120"/>
      <w:ind w:left="720" w:hanging="720"/>
      <w:jc w:val="both"/>
      <w:textAlignment w:val="auto"/>
    </w:pPr>
    <w:rPr>
      <w:rFonts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A46150"/>
    <w:pPr>
      <w:numPr>
        <w:numId w:val="13"/>
      </w:numPr>
      <w:tabs>
        <w:tab w:val="clear" w:pos="360"/>
      </w:tabs>
      <w:suppressAutoHyphens w:val="0"/>
      <w:overflowPunct/>
      <w:autoSpaceDE/>
      <w:spacing w:before="360"/>
      <w:ind w:left="390" w:hanging="390"/>
      <w:jc w:val="center"/>
      <w:textAlignment w:val="auto"/>
    </w:pPr>
    <w:rPr>
      <w:rFonts w:eastAsia="Calibri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A46150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table" w:customStyle="1" w:styleId="Mkatabulky2">
    <w:name w:val="Mřížka tabulky2"/>
    <w:basedOn w:val="Normlntabulka"/>
    <w:next w:val="Mkatabulky"/>
    <w:uiPriority w:val="59"/>
    <w:rsid w:val="001374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C431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8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ODSTAVEC">
    <w:name w:val="ODSTAVEC"/>
    <w:basedOn w:val="Bezmezer"/>
    <w:uiPriority w:val="99"/>
    <w:rsid w:val="00A46150"/>
    <w:pPr>
      <w:numPr>
        <w:ilvl w:val="1"/>
        <w:numId w:val="13"/>
      </w:numPr>
      <w:tabs>
        <w:tab w:val="clear" w:pos="360"/>
      </w:tabs>
      <w:suppressAutoHyphens w:val="0"/>
      <w:overflowPunct/>
      <w:autoSpaceDE/>
      <w:spacing w:before="120"/>
      <w:ind w:left="720" w:hanging="720"/>
      <w:jc w:val="both"/>
      <w:textAlignment w:val="auto"/>
    </w:pPr>
    <w:rPr>
      <w:rFonts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A46150"/>
    <w:pPr>
      <w:numPr>
        <w:numId w:val="13"/>
      </w:numPr>
      <w:tabs>
        <w:tab w:val="clear" w:pos="360"/>
      </w:tabs>
      <w:suppressAutoHyphens w:val="0"/>
      <w:overflowPunct/>
      <w:autoSpaceDE/>
      <w:spacing w:before="360"/>
      <w:ind w:left="390" w:hanging="390"/>
      <w:jc w:val="center"/>
      <w:textAlignment w:val="auto"/>
    </w:pPr>
    <w:rPr>
      <w:rFonts w:eastAsia="Calibri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A46150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table" w:customStyle="1" w:styleId="Mkatabulky2">
    <w:name w:val="Mřížka tabulky2"/>
    <w:basedOn w:val="Normlntabulka"/>
    <w:next w:val="Mkatabulky"/>
    <w:uiPriority w:val="59"/>
    <w:rsid w:val="001374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C431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o6pLjIMQH48qUdrdMURITarlyGk=</DigestValue>
    </Reference>
    <Reference URI="#idOfficeObject" Type="http://www.w3.org/2000/09/xmldsig#Object">
      <DigestMethod Algorithm="http://www.w3.org/2000/09/xmldsig#sha1"/>
      <DigestValue>Qb+br035Z8ZNzNMoSz2GMtmgwLY=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iEbhj2tGuvxlKpgdkRShIQZ2Dp8=</DigestValue>
    </Reference>
  </SignedInfo>
  <SignatureValue>WwJ/R9hnB6/9HLW5fqFZjz5m32C2eLNcE89mgwNLmO0ZKRu6JzMxEh9SM2Q1G7RQQYUiOvFfHEAg
A2rtcEw7CrTu5/Tt0ADYZKNuiygc1IC1hOkwe0iZTOmoJ9tx0CHnL2oFB0aHWlraMC16gIJlZf6r
yHYLl00Q6/Eu9a34/JWEDvA77kQeCW32TJcKIQ2+Nh/j/n9Bs90kFIku3AqhXoKQMNHmRBG6Jal5
gcQ/j5nXIREmFszDgQwSN1A5kgo9xPB8uXmuV9yDDiqWTxAOIP+3u8alH7svrPSE/uLQ7//qq9gO
yvIs3ymBelgBW+VuLoFFerN5rzLgX6pk9lCR9A==</SignatureValue>
  <KeyInfo>
    <X509Data>
      <X509Certificate>MIIE1DCCA7ygAwIBAgIFXZkRbA0wDQYJKoZIhvcNAQELBQAwbzELMAkGA1UEBhMCQ1oxDjAMBgNV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go8ABdh2upkEeZiaY6wydBQk1EM=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w5LYh1rGN0n6/nLlDgxZqv+Boyw=</DigestValue>
      </Reference>
      <Reference URI="/word/styles.xml?ContentType=application/vnd.openxmlformats-officedocument.wordprocessingml.styles+xml">
        <DigestMethod Algorithm="http://www.w3.org/2000/09/xmldsig#sha1"/>
        <DigestValue>XQPnuySHZtPbsRSa4ZJFQMyP5IM=</DigestValue>
      </Reference>
      <Reference URI="/word/numbering.xml?ContentType=application/vnd.openxmlformats-officedocument.wordprocessingml.numbering+xml">
        <DigestMethod Algorithm="http://www.w3.org/2000/09/xmldsig#sha1"/>
        <DigestValue>whwVD7U6juCOAq0hmqnSWUB40gg=</DigestValue>
      </Reference>
      <Reference URI="/word/fontTable.xml?ContentType=application/vnd.openxmlformats-officedocument.wordprocessingml.fontTable+xml">
        <DigestMethod Algorithm="http://www.w3.org/2000/09/xmldsig#sha1"/>
        <DigestValue>nwxVLst5RjYY4CoYrKoXZOc2tBg=</DigestValue>
      </Reference>
      <Reference URI="/word/stylesWithEffects.xml?ContentType=application/vnd.ms-word.stylesWithEffects+xml">
        <DigestMethod Algorithm="http://www.w3.org/2000/09/xmldsig#sha1"/>
        <DigestValue>A7NawJxaj4cMGw/b0T3PBIZW8lY=</DigestValue>
      </Reference>
      <Reference URI="/word/footnotes.xml?ContentType=application/vnd.openxmlformats-officedocument.wordprocessingml.footnotes+xml">
        <DigestMethod Algorithm="http://www.w3.org/2000/09/xmldsig#sha1"/>
        <DigestValue>Dgs8wqJONchmVjn1mA9pOOQdFEI=</DigestValue>
      </Reference>
      <Reference URI="/word/endnotes.xml?ContentType=application/vnd.openxmlformats-officedocument.wordprocessingml.endnotes+xml">
        <DigestMethod Algorithm="http://www.w3.org/2000/09/xmldsig#sha1"/>
        <DigestValue>wfsyOhAmlb425mZWfWVxzyiyhHI=</DigestValue>
      </Reference>
      <Reference URI="/word/document.xml?ContentType=application/vnd.openxmlformats-officedocument.wordprocessingml.document.main+xml">
        <DigestMethod Algorithm="http://www.w3.org/2000/09/xmldsig#sha1"/>
        <DigestValue>CYg5cpxpv/X8g3tXEfMeZxgiUTQ=</DigestValue>
      </Reference>
      <Reference URI="/word/footer2.xml?ContentType=application/vnd.openxmlformats-officedocument.wordprocessingml.footer+xml">
        <DigestMethod Algorithm="http://www.w3.org/2000/09/xmldsig#sha1"/>
        <DigestValue>CBXavjbWUtIKzJDHYEohyrb+j4g=</DigestValue>
      </Reference>
      <Reference URI="/word/header1.xml?ContentType=application/vnd.openxmlformats-officedocument.wordprocessingml.header+xml">
        <DigestMethod Algorithm="http://www.w3.org/2000/09/xmldsig#sha1"/>
        <DigestValue>BVZEzO0jfcbQFfqA4FA/lMSDpQ4=</DigestValue>
      </Reference>
      <Reference URI="/word/footer1.xml?ContentType=application/vnd.openxmlformats-officedocument.wordprocessingml.footer+xml">
        <DigestMethod Algorithm="http://www.w3.org/2000/09/xmldsig#sha1"/>
        <DigestValue>gBksa09+l0+w22hLLRTl1/F9hOI=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fpls5J/hphxhUMaoe1Bg0Cj8p6c=</DigestValue>
      </Reference>
    </Manifest>
    <SignatureProperties>
      <SignatureProperty Id="idSignatureTime" Target="#idPackageSignature">
        <mdssi:SignatureTime>
          <mdssi:Format>YYYY-MM-DDThh:mm:ssTZD</mdssi:Format>
          <mdssi:Value>2016-04-18T16:51:58Z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2016-04-18T16:51:58Z</xd:SigningTime>
          <xd:SigningCertificate>
            <xd:Cert>
              <xd:CertDigest>
                <DigestMethod Algorithm="http://www.w3.org/2000/09/xmldsig#sha1"/>
                <DigestValue>gGGp3G7AWq6zpwTMIiOU9mfleb0=</DigestValue>
              </xd:CertDigest>
              <xd:IssuerSerial>
                <X509IssuerName>CN=MPSV CA Smart Card SHA-2, O=Ministerstvo prace a socialnich veci, L=Praha, C=CZ</X509IssuerName>
                <X509SerialNumber>402000014349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7B53-0279-422D-B5CE-B314EB40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4636</Words>
  <Characters>28857</Characters>
  <Application>Microsoft Office Word</Application>
  <DocSecurity>0</DocSecurity>
  <Lines>240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33427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2016-04-18T14:36:00Z</dcterms:created>
  <dcterms:modified xsi:type="dcterms:W3CDTF">2016-04-18T16:51:00Z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